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9BA7A" w14:textId="77777777" w:rsidR="007813CB" w:rsidRPr="00242186" w:rsidRDefault="007813CB" w:rsidP="009F4831">
      <w:pPr>
        <w:jc w:val="center"/>
        <w:rPr>
          <w:rFonts w:ascii="Roboto" w:hAnsi="Roboto" w:cs="Times New Roman"/>
          <w:b/>
          <w:sz w:val="2"/>
          <w:szCs w:val="28"/>
          <w:u w:val="single"/>
        </w:rPr>
      </w:pPr>
      <w:bookmarkStart w:id="0" w:name="_GoBack"/>
      <w:bookmarkEnd w:id="0"/>
    </w:p>
    <w:p w14:paraId="127D774E" w14:textId="77777777" w:rsidR="00B436BD" w:rsidRPr="00242186" w:rsidRDefault="00B436BD" w:rsidP="00B436BD">
      <w:pPr>
        <w:rPr>
          <w:rFonts w:ascii="Roboto" w:hAnsi="Roboto"/>
          <w:lang w:eastAsia="en-US"/>
        </w:rPr>
      </w:pPr>
    </w:p>
    <w:p w14:paraId="53B7BF08" w14:textId="21BE8307" w:rsidR="00D13E19" w:rsidRPr="00D13E19" w:rsidRDefault="00D13E19" w:rsidP="00D13E19">
      <w:pPr>
        <w:pStyle w:val="ParagrapheIndent2"/>
        <w:spacing w:line="258" w:lineRule="exact"/>
        <w:ind w:left="20" w:right="20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D13E19">
        <w:rPr>
          <w:rFonts w:ascii="Trebuchet MS" w:hAnsi="Trebuchet MS"/>
          <w:b/>
          <w:color w:val="000000"/>
          <w:sz w:val="20"/>
          <w:szCs w:val="20"/>
          <w:lang w:val="fr-FR"/>
        </w:rPr>
        <w:t>MARCHE N°</w:t>
      </w:r>
      <w:r>
        <w:rPr>
          <w:rFonts w:ascii="Trebuchet MS" w:hAnsi="Trebuchet MS"/>
          <w:b/>
          <w:color w:val="000000"/>
          <w:sz w:val="20"/>
          <w:szCs w:val="20"/>
          <w:lang w:val="fr-FR"/>
        </w:rPr>
        <w:t xml:space="preserve"> : </w:t>
      </w:r>
    </w:p>
    <w:p w14:paraId="4083C039" w14:textId="39A395D4" w:rsidR="0067267D" w:rsidRDefault="00B31A4B" w:rsidP="00B16BE0">
      <w:pPr>
        <w:pStyle w:val="ParagrapheIndent2"/>
        <w:spacing w:line="258" w:lineRule="exact"/>
        <w:ind w:left="20" w:right="20"/>
        <w:jc w:val="center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>CADRE DE MEMOIRE TECHNIQUE</w:t>
      </w:r>
      <w:r w:rsidR="0064041A"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 xml:space="preserve"> </w:t>
      </w:r>
      <w:r w:rsidR="0090753E">
        <w:rPr>
          <w:rFonts w:ascii="Trebuchet MS" w:hAnsi="Trebuchet MS"/>
          <w:b/>
          <w:color w:val="000000"/>
          <w:sz w:val="24"/>
          <w:u w:val="single"/>
          <w:lang w:val="fr-FR"/>
        </w:rPr>
        <w:t>(CMT)</w:t>
      </w:r>
    </w:p>
    <w:p w14:paraId="445A44FB" w14:textId="0B92A7B6" w:rsidR="00CA5A7B" w:rsidRDefault="00CA5A7B" w:rsidP="00CA5A7B">
      <w:pPr>
        <w:rPr>
          <w:lang w:eastAsia="en-US"/>
        </w:rPr>
      </w:pPr>
    </w:p>
    <w:p w14:paraId="23B25C64" w14:textId="77777777" w:rsidR="00B745E3" w:rsidRPr="00085BB4" w:rsidRDefault="00B745E3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p w14:paraId="64AD9B1E" w14:textId="77777777" w:rsidR="008E49B1" w:rsidRPr="008E49B1" w:rsidRDefault="00D13E19" w:rsidP="008E49B1">
      <w:pPr>
        <w:pStyle w:val="0-Couverture-LVL11Champs"/>
        <w:rPr>
          <w:rFonts w:ascii="Trebuchet MS" w:hAnsi="Trebuchet MS"/>
          <w:bCs/>
          <w:color w:val="000000" w:themeColor="text1"/>
          <w:sz w:val="24"/>
        </w:rPr>
      </w:pPr>
      <w:r w:rsidRPr="002F7A68">
        <w:rPr>
          <w:rFonts w:ascii="Trebuchet MS" w:hAnsi="Trebuchet MS"/>
          <w:b/>
          <w:color w:val="000000" w:themeColor="text1"/>
          <w:sz w:val="24"/>
        </w:rPr>
        <w:t>Affaire N°</w:t>
      </w:r>
      <w:r w:rsidR="00D53FB8" w:rsidRPr="002F7A68">
        <w:rPr>
          <w:rFonts w:ascii="Trebuchet MS" w:hAnsi="Trebuchet MS"/>
          <w:b/>
          <w:color w:val="000000" w:themeColor="text1"/>
          <w:sz w:val="24"/>
        </w:rPr>
        <w:t>202</w:t>
      </w:r>
      <w:r w:rsidR="00DE72D3">
        <w:rPr>
          <w:rFonts w:ascii="Trebuchet MS" w:hAnsi="Trebuchet MS"/>
          <w:b/>
          <w:color w:val="000000" w:themeColor="text1"/>
          <w:sz w:val="24"/>
        </w:rPr>
        <w:t>5</w:t>
      </w:r>
      <w:r w:rsidR="00D53FB8" w:rsidRPr="002F7A68">
        <w:rPr>
          <w:rFonts w:ascii="Trebuchet MS" w:hAnsi="Trebuchet MS"/>
          <w:b/>
          <w:color w:val="000000" w:themeColor="text1"/>
          <w:sz w:val="24"/>
        </w:rPr>
        <w:t>-A</w:t>
      </w:r>
      <w:r w:rsidR="008E49B1">
        <w:rPr>
          <w:rFonts w:ascii="Trebuchet MS" w:hAnsi="Trebuchet MS"/>
          <w:b/>
          <w:color w:val="000000" w:themeColor="text1"/>
          <w:sz w:val="24"/>
        </w:rPr>
        <w:t>112</w:t>
      </w:r>
      <w:r w:rsidR="0060150A" w:rsidRPr="002F7A68">
        <w:rPr>
          <w:rFonts w:ascii="Trebuchet MS" w:hAnsi="Trebuchet MS"/>
          <w:b/>
          <w:color w:val="000000" w:themeColor="text1"/>
          <w:sz w:val="24"/>
        </w:rPr>
        <w:t xml:space="preserve"> :</w:t>
      </w:r>
      <w:r w:rsidR="00373D8C" w:rsidRPr="002F7A68">
        <w:rPr>
          <w:rFonts w:ascii="Trebuchet MS" w:hAnsi="Trebuchet MS"/>
          <w:b/>
          <w:color w:val="000000" w:themeColor="text1"/>
          <w:sz w:val="24"/>
        </w:rPr>
        <w:t xml:space="preserve"> </w:t>
      </w:r>
      <w:sdt>
        <w:sdtPr>
          <w:rPr>
            <w:rFonts w:ascii="Trebuchet MS" w:hAnsi="Trebuchet MS"/>
            <w:b/>
            <w:color w:val="000000" w:themeColor="text1"/>
            <w:sz w:val="24"/>
          </w:rPr>
          <w:id w:val="-1675942171"/>
          <w:placeholder>
            <w:docPart w:val="73C313EEE77240FF9C10CB0BBDC455EA"/>
          </w:placeholder>
          <w:text w:multiLine="1"/>
        </w:sdtPr>
        <w:sdtEndPr/>
        <w:sdtContent>
          <w:r w:rsidR="008E49B1" w:rsidRPr="008E49B1">
            <w:rPr>
              <w:rFonts w:ascii="Trebuchet MS" w:hAnsi="Trebuchet MS"/>
              <w:b/>
              <w:color w:val="000000" w:themeColor="text1"/>
              <w:sz w:val="24"/>
            </w:rPr>
            <w:t>Acquisition d'un appareil de synthèse de chimie en flux pour BioCIS - UP Saclay</w:t>
          </w:r>
        </w:sdtContent>
      </w:sdt>
    </w:p>
    <w:p w14:paraId="29CD91C1" w14:textId="7324B55F" w:rsidR="00DE72D3" w:rsidRPr="00DE72D3" w:rsidRDefault="00DE72D3" w:rsidP="00DE72D3">
      <w:pPr>
        <w:pStyle w:val="ParagrapheIndent2"/>
        <w:spacing w:line="232" w:lineRule="exact"/>
        <w:jc w:val="both"/>
        <w:rPr>
          <w:rFonts w:ascii="Trebuchet MS" w:hAnsi="Trebuchet MS"/>
          <w:b/>
          <w:color w:val="000000" w:themeColor="text1"/>
          <w:sz w:val="24"/>
          <w:lang w:val="fr-FR"/>
        </w:rPr>
      </w:pPr>
    </w:p>
    <w:p w14:paraId="49304589" w14:textId="77777777" w:rsidR="00330B11" w:rsidRPr="00AB5C4D" w:rsidRDefault="00330B11" w:rsidP="00B745E3">
      <w:pPr>
        <w:pStyle w:val="Corpsdetexte"/>
        <w:rPr>
          <w:rFonts w:ascii="Trebuchet MS" w:hAnsi="Trebuchet MS" w:cs="Times New Roman"/>
        </w:rPr>
      </w:pPr>
    </w:p>
    <w:p w14:paraId="7C4EB6A3" w14:textId="35D377A0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La valeur technique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</w:t>
      </w:r>
      <w:r w:rsidR="00BA573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2</w:t>
      </w:r>
      <w:r w:rsidR="00D42816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) </w:t>
      </w:r>
      <w:r w:rsidR="0060150A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et </w:t>
      </w:r>
      <w:r w:rsidR="00D42816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le </w:t>
      </w:r>
      <w:r w:rsidR="00DE72D3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développement durable et la responsabilité sociétale</w:t>
      </w:r>
      <w:r w:rsidR="00D42816" w:rsidRPr="00D42816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critère </w:t>
      </w:r>
      <w:r w:rsidR="002F7A68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3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)</w:t>
      </w:r>
      <w:r w:rsidR="00AF5035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ser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ont</w:t>
      </w:r>
      <w:r w:rsidR="00330B11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évalué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s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suivant les indications complétées ci-dessous. </w:t>
      </w:r>
    </w:p>
    <w:p w14:paraId="72C196F4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07C905B5" w14:textId="7CB74F72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Po</w:t>
      </w:r>
      <w:r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ur chaque rubrique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, si aucun des renseignements demandés n'est apporté par le candidat, la valeur technique </w:t>
      </w:r>
      <w:r w:rsidR="00A57E70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et le développement durable et Responsabilité sociétale 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de l'offre sur la rubrique concernée sera notée zéro.</w:t>
      </w:r>
    </w:p>
    <w:p w14:paraId="45EC95F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204315A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Il est important de noter que tous les renseignements de ce questionnaire sont contractuels et donc opposables à l'entreprise titulaire durant l'exécution du marché.</w:t>
      </w:r>
    </w:p>
    <w:p w14:paraId="48A376F9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4218023A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0B1D452C" w14:textId="77777777" w:rsidR="00B16BE0" w:rsidRPr="00085BB4" w:rsidRDefault="00B16BE0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tbl>
      <w:tblPr>
        <w:tblStyle w:val="TableauGrille1Clai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B436BD" w:rsidRPr="00085BB4" w14:paraId="068ED6DC" w14:textId="77777777" w:rsidTr="00E76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tcBorders>
              <w:bottom w:val="none" w:sz="0" w:space="0" w:color="auto"/>
            </w:tcBorders>
            <w:vAlign w:val="center"/>
          </w:tcPr>
          <w:p w14:paraId="630EE8FF" w14:textId="77777777" w:rsidR="0060150A" w:rsidRDefault="0060150A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600818A6" w14:textId="3CECCA05" w:rsidR="00C5723F" w:rsidRPr="00EA4E1C" w:rsidRDefault="00B436BD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 w:rsidRPr="00EA4E1C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SOCIETE :</w:t>
            </w:r>
          </w:p>
          <w:p w14:paraId="39D88ABE" w14:textId="77777777" w:rsidR="00EA4E1C" w:rsidRP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2E67537D" w14:textId="6AF21A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 xml:space="preserve">Coordonnées pour joindre aisément les interlocuteurs de la </w:t>
            </w:r>
            <w:r w:rsidRPr="00085BB4">
              <w:rPr>
                <w:rFonts w:ascii="Trebuchet MS" w:hAnsi="Trebuchet MS" w:cs="Times New Roman"/>
              </w:rPr>
              <w:t>SOCIETE</w:t>
            </w:r>
            <w:r w:rsidRPr="00EA4E1C">
              <w:rPr>
                <w:rFonts w:ascii="Trebuchet MS" w:hAnsi="Trebuchet MS" w:cs="Times New Roman"/>
              </w:rPr>
              <w:t xml:space="preserve"> :</w:t>
            </w:r>
          </w:p>
          <w:p w14:paraId="4CFAAEFD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4817EBD0" w14:textId="5A219F15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administratif :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………………………</w:t>
            </w:r>
          </w:p>
          <w:p w14:paraId="58BE647A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Téléphone : ………………………</w:t>
            </w:r>
          </w:p>
          <w:p w14:paraId="1B2174F7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Télécopie : ………………………</w:t>
            </w:r>
          </w:p>
          <w:p w14:paraId="6D90D6A2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Portable : …………………………</w:t>
            </w:r>
          </w:p>
          <w:p w14:paraId="6886F9D0" w14:textId="71DBA5BA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</w:t>
            </w:r>
            <w:r w:rsidR="0060150A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1D2A8F3C" w14:textId="6EEF2011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Horaire d’ouverture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: …</w:t>
            </w:r>
            <w:r w:rsidRPr="00EA4E1C">
              <w:rPr>
                <w:rFonts w:ascii="Trebuchet MS" w:hAnsi="Trebuchet MS" w:cs="Times New Roman"/>
              </w:rPr>
              <w:t>……………………….</w:t>
            </w:r>
          </w:p>
          <w:p w14:paraId="04C5AF24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2EDCB05A" w14:textId="087A1CCB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technique :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………………………</w:t>
            </w:r>
          </w:p>
          <w:p w14:paraId="63662FFB" w14:textId="026BEA2B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téléphone où adresser la demande</w:t>
            </w:r>
            <w:r w:rsidR="0060150A" w:rsidRPr="00EA4E1C">
              <w:rPr>
                <w:rFonts w:ascii="Trebuchet MS" w:hAnsi="Trebuchet MS" w:cs="Times New Roman"/>
              </w:rPr>
              <w:t xml:space="preserve"> :  …</w:t>
            </w:r>
            <w:r w:rsidRPr="00EA4E1C">
              <w:rPr>
                <w:rFonts w:ascii="Trebuchet MS" w:hAnsi="Trebuchet MS" w:cs="Times New Roman"/>
              </w:rPr>
              <w:t>………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………….</w:t>
            </w:r>
          </w:p>
          <w:p w14:paraId="624B8E5E" w14:textId="0526CF56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Et/ou Numéro de téléphone de l'astreinte (hors période d'ouverture du service) : 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.</w:t>
            </w:r>
          </w:p>
          <w:p w14:paraId="07A1925B" w14:textId="77777777" w:rsidR="00EA4E1C" w:rsidRPr="00EA4E1C" w:rsidRDefault="00EA4E1C" w:rsidP="00EA4E1C">
            <w:pPr>
              <w:ind w:firstLine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télécopie où confirmer et adresser la demande : …………………</w:t>
            </w:r>
          </w:p>
          <w:p w14:paraId="5C78573E" w14:textId="08CBD5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</w:t>
            </w:r>
            <w:r w:rsidR="0060150A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743E2D01" w14:textId="77777777" w:rsid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3077FF6D" w14:textId="4E0D6DE8" w:rsidR="0060150A" w:rsidRPr="00085BB4" w:rsidRDefault="0060150A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</w:tbl>
    <w:p w14:paraId="5F7ABC81" w14:textId="3070C452" w:rsidR="00B745E3" w:rsidRDefault="00B745E3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12849FD" w14:textId="0F9EF7DE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1819B44" w14:textId="37C1310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98367E3" w14:textId="5B78A15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DD33697" w14:textId="6AEE0248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7DA6ABC" w14:textId="39EB61C8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16131917" w14:textId="765C45CB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CEE71B5" w14:textId="739175B6" w:rsidR="00373D8C" w:rsidRDefault="00373D8C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C554AFC" w14:textId="47E1B6D3" w:rsidR="00AF5035" w:rsidRPr="00085BB4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605DD5" w:rsidRPr="00085BB4" w14:paraId="5B91C51D" w14:textId="77777777" w:rsidTr="004C07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C44537A" w14:textId="182373D5" w:rsidR="00605DD5" w:rsidRPr="000157F7" w:rsidRDefault="00BA5737" w:rsidP="000157F7">
            <w:pPr>
              <w:ind w:left="36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2</w:t>
            </w:r>
            <w:r w:rsidR="000157F7">
              <w:rPr>
                <w:rFonts w:ascii="Trebuchet MS" w:eastAsia="Trebuchet MS" w:hAnsi="Trebuchet MS" w:cs="Trebuchet MS"/>
                <w:color w:val="000000"/>
              </w:rPr>
              <w:t>-</w:t>
            </w:r>
            <w:r w:rsidR="00B102C7" w:rsidRPr="000157F7">
              <w:rPr>
                <w:rFonts w:ascii="Trebuchet MS" w:eastAsia="Trebuchet MS" w:hAnsi="Trebuchet MS" w:cs="Trebuchet MS"/>
                <w:color w:val="000000"/>
              </w:rPr>
              <w:t>Valeur technique</w:t>
            </w:r>
            <w:r w:rsidR="00EB2E81" w:rsidRPr="000157F7">
              <w:rPr>
                <w:rFonts w:ascii="Trebuchet MS" w:eastAsia="Roboto" w:hAnsi="Trebuchet MS" w:cs="Roboto"/>
                <w:color w:val="000000"/>
              </w:rPr>
              <w:t xml:space="preserve"> (</w:t>
            </w:r>
            <w:r w:rsidR="00AF5035" w:rsidRPr="000157F7">
              <w:rPr>
                <w:rFonts w:ascii="Trebuchet MS" w:eastAsia="Roboto" w:hAnsi="Trebuchet MS" w:cs="Roboto"/>
                <w:color w:val="000000"/>
              </w:rPr>
              <w:t xml:space="preserve">sur </w:t>
            </w:r>
            <w:r w:rsidR="00FD69B0">
              <w:rPr>
                <w:rFonts w:ascii="Trebuchet MS" w:eastAsia="Roboto" w:hAnsi="Trebuchet MS" w:cs="Roboto"/>
                <w:color w:val="000000"/>
              </w:rPr>
              <w:t>4</w:t>
            </w:r>
            <w:r w:rsidR="00E761B5">
              <w:rPr>
                <w:rFonts w:ascii="Trebuchet MS" w:eastAsia="Roboto" w:hAnsi="Trebuchet MS" w:cs="Roboto"/>
                <w:color w:val="000000"/>
              </w:rPr>
              <w:t>5</w:t>
            </w:r>
            <w:r w:rsidR="00D13E19" w:rsidRPr="000157F7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6A95EF6D" w14:textId="77777777" w:rsidR="00D13E19" w:rsidRPr="00D13E19" w:rsidRDefault="00D13E19" w:rsidP="00D13E19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19E0AFD7" w14:textId="4ED3881A" w:rsidR="00D13E19" w:rsidRPr="00095EE5" w:rsidRDefault="00BA5737" w:rsidP="00E761B5">
            <w:pPr>
              <w:rPr>
                <w:rFonts w:ascii="Trebuchet MS" w:eastAsia="Trebuchet MS" w:hAnsi="Trebuchet MS" w:cs="Trebuchet MS"/>
                <w:color w:val="000000"/>
                <w:u w:val="single"/>
              </w:rPr>
            </w:pPr>
            <w:r w:rsidRPr="00095EE5">
              <w:rPr>
                <w:rFonts w:ascii="Trebuchet MS" w:eastAsia="Trebuchet MS" w:hAnsi="Trebuchet MS" w:cs="Trebuchet MS"/>
                <w:color w:val="000000"/>
                <w:u w:val="single"/>
              </w:rPr>
              <w:t>2</w:t>
            </w:r>
            <w:r w:rsidR="00D13E19" w:rsidRPr="00095EE5">
              <w:rPr>
                <w:rFonts w:ascii="Trebuchet MS" w:eastAsia="Trebuchet MS" w:hAnsi="Trebuchet MS" w:cs="Trebuchet MS"/>
                <w:color w:val="000000"/>
                <w:u w:val="single"/>
              </w:rPr>
              <w:t>-1</w:t>
            </w:r>
            <w:r w:rsidRPr="00095EE5"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 </w:t>
            </w:r>
            <w:r w:rsidR="008E49B1" w:rsidRPr="00095EE5">
              <w:rPr>
                <w:u w:val="single"/>
              </w:rPr>
              <w:t>Conformité aux Spécifications (</w:t>
            </w:r>
            <w:r w:rsidR="008E49B1" w:rsidRPr="00095EE5">
              <w:rPr>
                <w:rFonts w:ascii="Trebuchet MS" w:eastAsia="Roboto" w:hAnsi="Trebuchet MS" w:cs="Roboto"/>
                <w:color w:val="000000"/>
                <w:u w:val="single"/>
              </w:rPr>
              <w:t xml:space="preserve">sur </w:t>
            </w:r>
            <w:r w:rsidR="000A429D">
              <w:rPr>
                <w:rFonts w:ascii="Trebuchet MS" w:eastAsia="Roboto" w:hAnsi="Trebuchet MS" w:cs="Roboto"/>
                <w:color w:val="000000"/>
                <w:u w:val="single"/>
              </w:rPr>
              <w:t>3</w:t>
            </w:r>
            <w:r w:rsidR="008E49B1" w:rsidRPr="00095EE5">
              <w:rPr>
                <w:rFonts w:ascii="Trebuchet MS" w:eastAsia="Roboto" w:hAnsi="Trebuchet MS" w:cs="Roboto"/>
                <w:color w:val="000000"/>
                <w:u w:val="single"/>
              </w:rPr>
              <w:t>5</w:t>
            </w:r>
            <w:r w:rsidR="008E49B1" w:rsidRPr="00095EE5">
              <w:rPr>
                <w:u w:val="single"/>
              </w:rPr>
              <w:t>)</w:t>
            </w:r>
          </w:p>
          <w:p w14:paraId="067BEF23" w14:textId="5024A992" w:rsidR="00396329" w:rsidRPr="009C16FB" w:rsidRDefault="00396329" w:rsidP="002809E8">
            <w:pPr>
              <w:rPr>
                <w:rFonts w:ascii="Trebuchet MS" w:hAnsi="Trebuchet MS" w:cs="Times New Roman"/>
              </w:rPr>
            </w:pPr>
          </w:p>
        </w:tc>
      </w:tr>
      <w:tr w:rsidR="00605DD5" w:rsidRPr="00085BB4" w14:paraId="127047F4" w14:textId="77777777" w:rsidTr="004C0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EEDF79B" w14:textId="6E6A9119" w:rsidR="001D625A" w:rsidRPr="00095EE5" w:rsidRDefault="00BA5737" w:rsidP="002F7A68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 xml:space="preserve">La société candidate devra </w:t>
            </w:r>
            <w:r w:rsidR="002F7A68">
              <w:rPr>
                <w:rFonts w:ascii="Trebuchet MS" w:eastAsia="Trebuchet MS" w:hAnsi="Trebuchet MS" w:cs="Trebuchet MS"/>
                <w:color w:val="000000"/>
              </w:rPr>
              <w:t>présenter</w:t>
            </w:r>
            <w:r w:rsidR="003347FD">
              <w:rPr>
                <w:rFonts w:ascii="Trebuchet MS" w:eastAsia="Trebuchet MS" w:hAnsi="Trebuchet MS" w:cs="Trebuchet MS"/>
                <w:color w:val="000000"/>
              </w:rPr>
              <w:t xml:space="preserve"> les caractéristiques techniques et fonctionnelles de l’équipement proposé</w:t>
            </w:r>
            <w:r w:rsidR="008E49B1">
              <w:rPr>
                <w:rFonts w:ascii="Trebuchet MS" w:eastAsia="Trebuchet MS" w:hAnsi="Trebuchet MS" w:cs="Trebuchet MS"/>
                <w:color w:val="000000"/>
              </w:rPr>
              <w:t xml:space="preserve"> (</w:t>
            </w:r>
            <w:r w:rsidR="008E49B1" w:rsidRPr="00095EE5">
              <w:rPr>
                <w:rFonts w:ascii="Trebuchet MS" w:eastAsia="Trebuchet MS" w:hAnsi="Trebuchet MS" w:cs="Trebuchet MS"/>
                <w:color w:val="000000"/>
              </w:rPr>
              <w:t>Pompage (3 pompes, Pression), Réacteurs / Irradiation</w:t>
            </w:r>
            <w:r w:rsidR="00095EE5" w:rsidRPr="00095EE5">
              <w:rPr>
                <w:rFonts w:ascii="Trebuchet MS" w:eastAsia="Trebuchet MS" w:hAnsi="Trebuchet MS" w:cs="Trebuchet MS"/>
                <w:color w:val="000000"/>
              </w:rPr>
              <w:t>, Contrôle Pression / Température</w:t>
            </w:r>
            <w:r w:rsidR="00FC0F2D">
              <w:rPr>
                <w:rFonts w:ascii="Trebuchet MS" w:eastAsia="Trebuchet MS" w:hAnsi="Trebuchet MS" w:cs="Trebuchet MS"/>
                <w:color w:val="000000"/>
              </w:rPr>
              <w:t>)</w:t>
            </w:r>
          </w:p>
          <w:p w14:paraId="6FC12FEE" w14:textId="648AC053" w:rsidR="00533680" w:rsidRPr="00533680" w:rsidRDefault="003347FD" w:rsidP="00533680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L’offre devra comprendre également les fiches techniques de l’équipement proposé dans son ensemble</w:t>
            </w:r>
          </w:p>
          <w:p w14:paraId="1FA20E41" w14:textId="78F13BB7" w:rsidR="00673DB9" w:rsidRPr="009C16FB" w:rsidRDefault="00605DD5" w:rsidP="00847959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21551"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73DB9"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2B846A93" w14:textId="77777777" w:rsidR="00673DB9" w:rsidRPr="009C16FB" w:rsidRDefault="00AF5035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8711CCC" w14:textId="77777777" w:rsidR="00AF5035" w:rsidRDefault="00AF5035" w:rsidP="00AF5035">
            <w:pPr>
              <w:spacing w:line="360" w:lineRule="auto"/>
              <w:jc w:val="both"/>
              <w:rPr>
                <w:ins w:id="1" w:author="Laetitia Echelard" w:date="2024-09-16T08:46:00Z"/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3F28532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711F841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43CE4F5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BA076B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C669626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04B2CD9" w14:textId="77777777" w:rsidR="00D32BA6" w:rsidRDefault="001D625A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CCD551D" w14:textId="77777777" w:rsidR="001D625A" w:rsidRDefault="001D625A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549A4B6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4415E1A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BC3DC9B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5B51A5A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2A1D084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108699" w14:textId="77777777" w:rsidR="008370B7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453E36" w14:textId="5C08A0CE" w:rsidR="008370B7" w:rsidRPr="00D32BA6" w:rsidRDefault="008370B7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452E47D2" w14:textId="452D7170" w:rsidR="000508C3" w:rsidRPr="00FD69B0" w:rsidRDefault="000508C3">
      <w:pPr>
        <w:spacing w:after="200" w:line="276" w:lineRule="auto"/>
        <w:rPr>
          <w:b/>
          <w:bCs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D80E8C" w:rsidRPr="00085BB4" w14:paraId="49E135D8" w14:textId="77777777" w:rsidTr="00DF30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5DEA86D" w14:textId="70789F8C" w:rsidR="00D80E8C" w:rsidRPr="00D13E19" w:rsidRDefault="00D80E8C" w:rsidP="00DF306A">
            <w:pPr>
              <w:ind w:left="360"/>
              <w:rPr>
                <w:rFonts w:ascii="Trebuchet MS" w:hAnsi="Trebuchet MS" w:cs="Times New Roman"/>
                <w:u w:val="single"/>
              </w:rPr>
            </w:pPr>
            <w:r>
              <w:rPr>
                <w:rFonts w:ascii="Trebuchet MS" w:hAnsi="Trebuchet MS" w:cs="Times New Roman"/>
              </w:rPr>
              <w:lastRenderedPageBreak/>
              <w:br w:type="page"/>
            </w:r>
          </w:p>
          <w:p w14:paraId="09F038CA" w14:textId="0FCBE179" w:rsidR="00D80E8C" w:rsidRPr="00095EE5" w:rsidRDefault="00D80E8C" w:rsidP="00DE72D3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095EE5">
              <w:rPr>
                <w:rFonts w:ascii="Trebuchet MS" w:eastAsia="Roboto" w:hAnsi="Trebuchet MS" w:cs="Roboto"/>
                <w:color w:val="000000"/>
                <w:u w:val="single"/>
              </w:rPr>
              <w:t>2-</w:t>
            </w:r>
            <w:r w:rsidR="00095EE5" w:rsidRPr="00095EE5">
              <w:rPr>
                <w:rFonts w:ascii="Trebuchet MS" w:eastAsia="Roboto" w:hAnsi="Trebuchet MS" w:cs="Roboto"/>
                <w:color w:val="000000"/>
                <w:u w:val="single"/>
              </w:rPr>
              <w:t>2</w:t>
            </w:r>
            <w:r w:rsidR="00A044E0" w:rsidRPr="00095EE5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="00095EE5" w:rsidRPr="00095EE5">
              <w:rPr>
                <w:u w:val="single"/>
              </w:rPr>
              <w:t>Ergonomie et Performance</w:t>
            </w:r>
            <w:r w:rsidR="00095EE5" w:rsidRPr="00095EE5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Pr="00095EE5">
              <w:rPr>
                <w:rFonts w:ascii="Trebuchet MS" w:eastAsia="Roboto" w:hAnsi="Trebuchet MS" w:cs="Roboto"/>
                <w:color w:val="000000"/>
                <w:u w:val="single"/>
              </w:rPr>
              <w:t xml:space="preserve">(sur </w:t>
            </w:r>
            <w:r w:rsidR="000A429D">
              <w:rPr>
                <w:rFonts w:ascii="Trebuchet MS" w:eastAsia="Roboto" w:hAnsi="Trebuchet MS" w:cs="Roboto"/>
                <w:color w:val="000000"/>
                <w:u w:val="single"/>
              </w:rPr>
              <w:t>5</w:t>
            </w:r>
            <w:r w:rsidRPr="00095EE5">
              <w:rPr>
                <w:rFonts w:ascii="Trebuchet MS" w:eastAsia="Roboto" w:hAnsi="Trebuchet MS" w:cs="Roboto"/>
                <w:color w:val="000000"/>
                <w:u w:val="single"/>
              </w:rPr>
              <w:t>)</w:t>
            </w:r>
          </w:p>
          <w:p w14:paraId="5FBF5308" w14:textId="77777777" w:rsidR="00D80E8C" w:rsidRPr="009C16FB" w:rsidRDefault="00D80E8C" w:rsidP="00DF306A">
            <w:pPr>
              <w:rPr>
                <w:rFonts w:ascii="Trebuchet MS" w:hAnsi="Trebuchet MS" w:cs="Times New Roman"/>
              </w:rPr>
            </w:pPr>
          </w:p>
        </w:tc>
      </w:tr>
      <w:tr w:rsidR="00D80E8C" w:rsidRPr="00085BB4" w14:paraId="1F30A058" w14:textId="77777777" w:rsidTr="00DF3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37AC359C" w14:textId="6925047C" w:rsidR="00DE72D3" w:rsidRDefault="00DE72D3" w:rsidP="00DE72D3">
            <w:pPr>
              <w:spacing w:line="360" w:lineRule="auto"/>
              <w:rPr>
                <w:b w:val="0"/>
                <w:bCs w:val="0"/>
              </w:rPr>
            </w:pPr>
            <w:r w:rsidRPr="009F7574">
              <w:t>La société candidate devra préciser </w:t>
            </w:r>
            <w:r w:rsidR="00095EE5">
              <w:t xml:space="preserve">les éléments suivants </w:t>
            </w:r>
            <w:r w:rsidRPr="009F7574">
              <w:t>:</w:t>
            </w:r>
            <w:r w:rsidR="00095EE5">
              <w:t xml:space="preserve"> Ergonomie et Encombrement, Polyvalence et Potentiel d'Évolution, Sécurité et Intégration Logicielle</w:t>
            </w:r>
          </w:p>
          <w:p w14:paraId="6B15865E" w14:textId="77777777" w:rsidR="00D80E8C" w:rsidRPr="009C16FB" w:rsidRDefault="00D80E8C" w:rsidP="00DF306A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33D0C52D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B292118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3E77614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A9A786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8C7361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B3336D0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6CAC86A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777847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E4E19AD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53BF28A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7D4792B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D3922B7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3F593E2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F3710ED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E914D68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7536B9F" w14:textId="77777777" w:rsidR="00D80E8C" w:rsidRPr="009C16FB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CEF9282" w14:textId="77777777" w:rsidR="00D80E8C" w:rsidRDefault="00D80E8C" w:rsidP="00DF306A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508F02F" w14:textId="77777777" w:rsidR="00281677" w:rsidRDefault="00281677" w:rsidP="00DF306A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AF85E41" w14:textId="77777777" w:rsidR="00281677" w:rsidRDefault="00281677" w:rsidP="00DF306A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72FEE9A" w14:textId="77777777" w:rsidR="00FD69B0" w:rsidRDefault="00FD69B0" w:rsidP="00DF306A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7E963E2" w14:textId="77777777" w:rsidR="00FD69B0" w:rsidRDefault="00FD69B0" w:rsidP="00DF306A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3C635D" w14:textId="77777777" w:rsidR="00FD69B0" w:rsidRDefault="00FD69B0" w:rsidP="00DF306A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D3BAEF2" w14:textId="77777777" w:rsidR="00095EE5" w:rsidRDefault="00095EE5" w:rsidP="00095EE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5B3545A" w14:textId="77777777" w:rsidR="00095EE5" w:rsidRDefault="00095EE5" w:rsidP="00095EE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9B7051" w14:textId="77777777" w:rsidR="00095EE5" w:rsidRDefault="00095EE5" w:rsidP="00DF306A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6546842" w14:textId="35F7EF13" w:rsidR="00FA7BF7" w:rsidRPr="00A044E0" w:rsidRDefault="00FA7BF7" w:rsidP="00DF306A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</w:p>
        </w:tc>
      </w:tr>
    </w:tbl>
    <w:p w14:paraId="1FDEF3D6" w14:textId="5A5C1B29" w:rsidR="00095EE5" w:rsidRDefault="00095EE5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FA7BF7" w:rsidRPr="00085BB4" w14:paraId="4510844A" w14:textId="77777777" w:rsidTr="00C81E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tcBorders>
              <w:bottom w:val="none" w:sz="0" w:space="0" w:color="auto"/>
            </w:tcBorders>
          </w:tcPr>
          <w:p w14:paraId="1B8A3C7C" w14:textId="77777777" w:rsidR="00FA7BF7" w:rsidRDefault="00FA7BF7" w:rsidP="00FA7BF7">
            <w:pPr>
              <w:rPr>
                <w:rFonts w:ascii="Trebuchet MS" w:hAnsi="Trebuchet MS" w:cs="Times New Roman"/>
              </w:rPr>
            </w:pPr>
          </w:p>
          <w:p w14:paraId="52EF751A" w14:textId="7B6AB452" w:rsidR="00FA7BF7" w:rsidRPr="00FA7BF7" w:rsidRDefault="00FA7BF7" w:rsidP="00FA7BF7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FA7BF7">
              <w:rPr>
                <w:rFonts w:ascii="Trebuchet MS" w:eastAsia="Roboto" w:hAnsi="Trebuchet MS" w:cs="Roboto"/>
                <w:color w:val="000000"/>
                <w:u w:val="single"/>
              </w:rPr>
              <w:t xml:space="preserve">2-3 </w:t>
            </w:r>
            <w:r w:rsidRPr="00FA7BF7">
              <w:rPr>
                <w:u w:val="single"/>
              </w:rPr>
              <w:t>Garantie et Service après-vente (SAV)</w:t>
            </w:r>
            <w:r w:rsidRPr="00FA7BF7">
              <w:rPr>
                <w:rFonts w:ascii="Trebuchet MS" w:eastAsia="Roboto" w:hAnsi="Trebuchet MS" w:cs="Roboto"/>
                <w:color w:val="000000"/>
                <w:u w:val="single"/>
              </w:rPr>
              <w:t xml:space="preserve"> (sur </w:t>
            </w:r>
            <w:r w:rsidR="002A6B65">
              <w:rPr>
                <w:rFonts w:ascii="Trebuchet MS" w:eastAsia="Roboto" w:hAnsi="Trebuchet MS" w:cs="Roboto"/>
                <w:color w:val="000000"/>
                <w:u w:val="single"/>
              </w:rPr>
              <w:t>5</w:t>
            </w:r>
            <w:r w:rsidR="006313F2" w:rsidRPr="00FA7BF7">
              <w:rPr>
                <w:rFonts w:ascii="Trebuchet MS" w:eastAsia="Roboto" w:hAnsi="Trebuchet MS" w:cs="Roboto"/>
                <w:color w:val="000000"/>
                <w:u w:val="single"/>
              </w:rPr>
              <w:t>)</w:t>
            </w:r>
          </w:p>
          <w:p w14:paraId="0C9B8380" w14:textId="77777777" w:rsidR="00FA7BF7" w:rsidRPr="00D238D0" w:rsidRDefault="00FA7BF7" w:rsidP="006313F2">
            <w:pPr>
              <w:rPr>
                <w:rFonts w:ascii="Trebuchet MS" w:hAnsi="Trebuchet MS" w:cs="Times New Roman"/>
              </w:rPr>
            </w:pPr>
          </w:p>
        </w:tc>
      </w:tr>
      <w:tr w:rsidR="00FA7BF7" w:rsidRPr="00085BB4" w14:paraId="15BC114D" w14:textId="77777777" w:rsidTr="00C81E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35BA498C" w14:textId="77777777" w:rsidR="006313F2" w:rsidRDefault="006313F2" w:rsidP="006313F2">
            <w:pPr>
              <w:spacing w:line="360" w:lineRule="auto"/>
              <w:rPr>
                <w:b w:val="0"/>
                <w:bCs w:val="0"/>
              </w:rPr>
            </w:pPr>
            <w:r w:rsidRPr="009F7574">
              <w:t>La société candidate devra préciser :</w:t>
            </w:r>
          </w:p>
          <w:p w14:paraId="46A453B4" w14:textId="77992A8F" w:rsidR="006313F2" w:rsidRPr="00A044E0" w:rsidRDefault="006313F2" w:rsidP="006313F2">
            <w:pPr>
              <w:spacing w:line="360" w:lineRule="auto"/>
            </w:pPr>
            <w:r w:rsidRPr="008261B9">
              <w:sym w:font="Symbol" w:char="F0B7"/>
            </w:r>
            <w:r w:rsidRPr="008261B9">
              <w:t xml:space="preserve"> </w:t>
            </w:r>
            <w:r w:rsidRPr="00D80E8C">
              <w:t>L</w:t>
            </w:r>
            <w:r>
              <w:t>a durée de garantie (au minimum 24 mois)</w:t>
            </w:r>
          </w:p>
          <w:p w14:paraId="292C040C" w14:textId="77777777" w:rsidR="006313F2" w:rsidRPr="00D80E8C" w:rsidRDefault="006313F2" w:rsidP="006313F2">
            <w:pPr>
              <w:spacing w:line="360" w:lineRule="auto"/>
              <w:jc w:val="both"/>
            </w:pPr>
            <w:r w:rsidRPr="008261B9">
              <w:sym w:font="Symbol" w:char="F0B7"/>
            </w:r>
            <w:r w:rsidRPr="008261B9">
              <w:t xml:space="preserve"> </w:t>
            </w:r>
            <w:r w:rsidRPr="00D80E8C">
              <w:t xml:space="preserve">Les pièces </w:t>
            </w:r>
            <w:r>
              <w:t xml:space="preserve">détachées </w:t>
            </w:r>
            <w:r w:rsidRPr="00D80E8C">
              <w:t>ou options exclues de la garantie</w:t>
            </w:r>
          </w:p>
          <w:p w14:paraId="18A40A2B" w14:textId="77777777" w:rsidR="006313F2" w:rsidRPr="00D80E8C" w:rsidRDefault="006313F2" w:rsidP="006313F2">
            <w:pPr>
              <w:spacing w:line="360" w:lineRule="auto"/>
              <w:jc w:val="both"/>
            </w:pPr>
            <w:r w:rsidRPr="008261B9">
              <w:sym w:font="Symbol" w:char="F0B7"/>
            </w:r>
            <w:r w:rsidRPr="008261B9">
              <w:t xml:space="preserve"> </w:t>
            </w:r>
            <w:r w:rsidRPr="00D80E8C">
              <w:t>Les modalités et délais d’intervention en cas de panne pendant la durée de garantie</w:t>
            </w:r>
          </w:p>
          <w:p w14:paraId="436B1315" w14:textId="17A21012" w:rsidR="00FA7BF7" w:rsidRDefault="006313F2" w:rsidP="006313F2">
            <w:pPr>
              <w:spacing w:line="360" w:lineRule="auto"/>
              <w:rPr>
                <w:b w:val="0"/>
                <w:bCs w:val="0"/>
                <w:color w:val="000000"/>
              </w:rPr>
            </w:pPr>
            <w:r w:rsidRPr="008261B9">
              <w:sym w:font="Symbol" w:char="F0B7"/>
            </w:r>
            <w:r w:rsidRPr="008261B9">
              <w:t xml:space="preserve"> La durée d'immobilisation </w:t>
            </w:r>
            <w:r>
              <w:t xml:space="preserve">qui ne devra pas excéder </w:t>
            </w:r>
            <w:r w:rsidRPr="007C685D">
              <w:rPr>
                <w:color w:val="000000"/>
              </w:rPr>
              <w:t xml:space="preserve">huit heures ouvrées pour une </w:t>
            </w:r>
            <w:r>
              <w:rPr>
                <w:color w:val="000000"/>
              </w:rPr>
              <w:t>intervention</w:t>
            </w:r>
            <w:r w:rsidRPr="007C685D">
              <w:rPr>
                <w:color w:val="000000"/>
              </w:rPr>
              <w:t xml:space="preserve"> sur site, ou huit jours consécutifs pour une </w:t>
            </w:r>
            <w:r>
              <w:rPr>
                <w:color w:val="000000"/>
              </w:rPr>
              <w:t>intervention</w:t>
            </w:r>
            <w:r w:rsidRPr="007C685D">
              <w:rPr>
                <w:color w:val="000000"/>
              </w:rPr>
              <w:t xml:space="preserve"> chez le titulaire</w:t>
            </w:r>
          </w:p>
          <w:p w14:paraId="670C026A" w14:textId="218A2203" w:rsidR="006313F2" w:rsidRPr="00FD69B0" w:rsidRDefault="006313F2" w:rsidP="006313F2">
            <w:r w:rsidRPr="008261B9">
              <w:sym w:font="Symbol" w:char="F0B7"/>
            </w:r>
            <w:r w:rsidRPr="008261B9">
              <w:t xml:space="preserve"> </w:t>
            </w:r>
            <w:r w:rsidRPr="00FD69B0">
              <w:t xml:space="preserve">Les modalités et couts forfaitaires d’intervention </w:t>
            </w:r>
            <w:r>
              <w:t xml:space="preserve">technique. </w:t>
            </w:r>
            <w:r w:rsidR="00EB0B3C">
              <w:t>E</w:t>
            </w:r>
            <w:r>
              <w:t>n</w:t>
            </w:r>
            <w:r w:rsidRPr="00FD69B0">
              <w:t xml:space="preserve"> cas de panne</w:t>
            </w:r>
            <w:r>
              <w:t xml:space="preserve"> après la période de garantie</w:t>
            </w:r>
          </w:p>
          <w:p w14:paraId="52C58807" w14:textId="77777777" w:rsidR="006313F2" w:rsidRPr="00FD69B0" w:rsidRDefault="006313F2" w:rsidP="006313F2">
            <w:r w:rsidRPr="008261B9">
              <w:sym w:font="Symbol" w:char="F0B7"/>
            </w:r>
            <w:r w:rsidRPr="008261B9">
              <w:t xml:space="preserve"> </w:t>
            </w:r>
            <w:r w:rsidRPr="00FD69B0">
              <w:t>La durée de disponibilité des pièces et de réparation possible</w:t>
            </w:r>
          </w:p>
          <w:p w14:paraId="7F00677B" w14:textId="77777777" w:rsidR="006313F2" w:rsidRPr="00FD69B0" w:rsidRDefault="006313F2" w:rsidP="006313F2">
            <w:r w:rsidRPr="008261B9">
              <w:sym w:font="Symbol" w:char="F0B7"/>
            </w:r>
            <w:r>
              <w:t xml:space="preserve"> </w:t>
            </w:r>
            <w:r w:rsidRPr="00FD69B0">
              <w:t>Les modalités d’assistance technique</w:t>
            </w:r>
          </w:p>
          <w:p w14:paraId="7DC7F59A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B260123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C06A701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641C4FB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42E8F26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3686F6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BE46342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3C0B74B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3446354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1A3785D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74D6261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EC3C781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7C97667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6D045C2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F10CC29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27532F0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52FE659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9A4B0E9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177DE92" w14:textId="77777777" w:rsidR="00FA7BF7" w:rsidRPr="00D238D0" w:rsidRDefault="00FA7BF7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EA25C4E" w14:textId="40BB35F5" w:rsidR="00FA7BF7" w:rsidRPr="00D238D0" w:rsidRDefault="006313F2" w:rsidP="00C81E4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45BC0D6E" w14:textId="371DF936" w:rsidR="0096119F" w:rsidRDefault="00095EE5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0508C3" w:rsidRPr="00085BB4" w14:paraId="51CB3058" w14:textId="77777777" w:rsidTr="00AF50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tcBorders>
              <w:bottom w:val="none" w:sz="0" w:space="0" w:color="auto"/>
            </w:tcBorders>
          </w:tcPr>
          <w:p w14:paraId="32877281" w14:textId="77777777" w:rsidR="000508C3" w:rsidRPr="00D238D0" w:rsidRDefault="000508C3" w:rsidP="00F30A4C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11408839" w14:textId="759FD9B9" w:rsidR="000508C3" w:rsidRPr="000508C3" w:rsidRDefault="00213370" w:rsidP="000508C3">
            <w:pPr>
              <w:pStyle w:val="Paragraphedeliste"/>
              <w:numPr>
                <w:ilvl w:val="0"/>
                <w:numId w:val="30"/>
              </w:numPr>
              <w:rPr>
                <w:rFonts w:ascii="Trebuchet MS" w:hAnsi="Trebuchet MS" w:cs="Times New Roman"/>
                <w:b w:val="0"/>
                <w:u w:val="single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 xml:space="preserve">Développement Durable et Responsabilité sociétale </w:t>
            </w:r>
            <w:r w:rsidR="000508C3" w:rsidRPr="000508C3">
              <w:rPr>
                <w:rFonts w:ascii="Trebuchet MS" w:eastAsia="Roboto" w:hAnsi="Trebuchet MS" w:cs="Roboto"/>
                <w:color w:val="000000"/>
              </w:rPr>
              <w:t xml:space="preserve">(sur </w:t>
            </w:r>
            <w:r w:rsidR="002A6B65">
              <w:rPr>
                <w:rFonts w:ascii="Trebuchet MS" w:eastAsia="Roboto" w:hAnsi="Trebuchet MS" w:cs="Roboto"/>
                <w:color w:val="000000"/>
              </w:rPr>
              <w:t>5</w:t>
            </w:r>
            <w:r w:rsidR="000508C3" w:rsidRPr="000508C3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73B69F83" w14:textId="77777777" w:rsidR="000508C3" w:rsidRDefault="000508C3" w:rsidP="00F30A4C">
            <w:pPr>
              <w:ind w:left="360"/>
              <w:rPr>
                <w:rFonts w:ascii="Trebuchet MS" w:hAnsi="Trebuchet MS" w:cs="Times New Roman"/>
              </w:rPr>
            </w:pPr>
          </w:p>
          <w:p w14:paraId="40125642" w14:textId="0E9E842F" w:rsidR="000508C3" w:rsidRPr="00213370" w:rsidRDefault="00837996" w:rsidP="00F30A4C">
            <w:pPr>
              <w:ind w:left="360"/>
              <w:rPr>
                <w:rFonts w:ascii="Trebuchet MS" w:hAnsi="Trebuchet MS" w:cs="Times New Roman"/>
                <w:i/>
                <w:iCs/>
                <w:u w:val="single"/>
              </w:rPr>
            </w:pPr>
            <w:r w:rsidRPr="00213370">
              <w:rPr>
                <w:rFonts w:ascii="Trebuchet MS" w:hAnsi="Trebuchet MS" w:cs="Times New Roman"/>
                <w:i/>
                <w:iCs/>
                <w:u w:val="single"/>
              </w:rPr>
              <w:t>3</w:t>
            </w:r>
            <w:r w:rsidR="000508C3" w:rsidRPr="00213370">
              <w:rPr>
                <w:rFonts w:ascii="Trebuchet MS" w:hAnsi="Trebuchet MS" w:cs="Times New Roman"/>
                <w:i/>
                <w:iCs/>
                <w:u w:val="single"/>
              </w:rPr>
              <w:t>-1 –</w:t>
            </w:r>
            <w:r w:rsidR="00471789" w:rsidRPr="00213370">
              <w:rPr>
                <w:rFonts w:ascii="Trebuchet MS" w:hAnsi="Trebuchet MS" w:cs="Times New Roman"/>
                <w:i/>
                <w:iCs/>
                <w:u w:val="single"/>
              </w:rPr>
              <w:t xml:space="preserve"> </w:t>
            </w:r>
            <w:r w:rsidR="006313F2" w:rsidRPr="006313F2">
              <w:rPr>
                <w:rFonts w:ascii="Trebuchet MS" w:hAnsi="Trebuchet MS" w:cs="Times New Roman"/>
                <w:i/>
                <w:iCs/>
                <w:u w:val="single"/>
              </w:rPr>
              <w:t xml:space="preserve">Performance Environnementale de l'équipement </w:t>
            </w:r>
            <w:r w:rsidR="00FD69B0" w:rsidRPr="006313F2">
              <w:rPr>
                <w:rFonts w:ascii="Trebuchet MS" w:hAnsi="Trebuchet MS" w:cs="Times New Roman"/>
                <w:i/>
                <w:iCs/>
                <w:u w:val="single"/>
              </w:rPr>
              <w:t xml:space="preserve">(sur </w:t>
            </w:r>
            <w:r w:rsidR="006313F2" w:rsidRPr="006313F2">
              <w:rPr>
                <w:rFonts w:ascii="Trebuchet MS" w:hAnsi="Trebuchet MS" w:cs="Times New Roman"/>
                <w:i/>
                <w:iCs/>
                <w:u w:val="single"/>
              </w:rPr>
              <w:t>3</w:t>
            </w:r>
            <w:r w:rsidR="00FD69B0" w:rsidRPr="006313F2">
              <w:rPr>
                <w:rFonts w:ascii="Trebuchet MS" w:hAnsi="Trebuchet MS" w:cs="Times New Roman"/>
                <w:i/>
                <w:iCs/>
                <w:u w:val="single"/>
              </w:rPr>
              <w:t>)</w:t>
            </w:r>
          </w:p>
          <w:p w14:paraId="1A83EA96" w14:textId="77777777" w:rsidR="000508C3" w:rsidRPr="00D238D0" w:rsidRDefault="000508C3" w:rsidP="00F30A4C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0508C3" w:rsidRPr="00085BB4" w14:paraId="6A30C4C0" w14:textId="77777777" w:rsidTr="00AF50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21ABBA44" w14:textId="77777777" w:rsidR="00970653" w:rsidRDefault="00970653" w:rsidP="00970653">
            <w:pPr>
              <w:jc w:val="both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</w:p>
          <w:p w14:paraId="0C2A975B" w14:textId="18D7963F" w:rsidR="00970653" w:rsidRPr="00D238D0" w:rsidRDefault="00970653" w:rsidP="00970653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0D238D0">
              <w:rPr>
                <w:rFonts w:ascii="Trebuchet MS" w:eastAsia="Trebuchet MS" w:hAnsi="Trebuchet MS" w:cs="Trebuchet MS"/>
                <w:color w:val="000000"/>
              </w:rPr>
              <w:t>L</w:t>
            </w:r>
            <w:r>
              <w:rPr>
                <w:rFonts w:ascii="Trebuchet MS" w:eastAsia="Trebuchet MS" w:hAnsi="Trebuchet MS" w:cs="Trebuchet MS"/>
                <w:color w:val="000000"/>
              </w:rPr>
              <w:t>a société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 xml:space="preserve"> candidat</w:t>
            </w:r>
            <w:r>
              <w:rPr>
                <w:rFonts w:ascii="Trebuchet MS" w:eastAsia="Trebuchet MS" w:hAnsi="Trebuchet MS" w:cs="Trebuchet MS"/>
                <w:color w:val="000000"/>
              </w:rPr>
              <w:t>e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 xml:space="preserve"> devra indiquer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: </w:t>
            </w:r>
          </w:p>
          <w:p w14:paraId="6FEE4429" w14:textId="77777777" w:rsidR="00D804BA" w:rsidRPr="00D804BA" w:rsidRDefault="00D804BA" w:rsidP="00D804BA">
            <w:pPr>
              <w:pStyle w:val="Paragraphedeliste"/>
              <w:numPr>
                <w:ilvl w:val="0"/>
                <w:numId w:val="37"/>
              </w:numPr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>
              <w:t>La c</w:t>
            </w:r>
            <w:r w:rsidR="006313F2" w:rsidRPr="00D804BA">
              <w:t xml:space="preserve">onsommation énergétique (électrique, refroidissement) de l'appareil. </w:t>
            </w:r>
          </w:p>
          <w:p w14:paraId="3BB7DEB0" w14:textId="77777777" w:rsidR="00D804BA" w:rsidRPr="00D804BA" w:rsidRDefault="00D804BA" w:rsidP="00D804BA">
            <w:pPr>
              <w:pStyle w:val="Paragraphedeliste"/>
              <w:numPr>
                <w:ilvl w:val="0"/>
                <w:numId w:val="37"/>
              </w:numPr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>
              <w:t>Les m</w:t>
            </w:r>
            <w:r w:rsidR="006313F2" w:rsidRPr="00D804BA">
              <w:t xml:space="preserve">atériaux utilisés (recyclabilité, absence de substances dangereuses). </w:t>
            </w:r>
          </w:p>
          <w:p w14:paraId="7B0A6E1E" w14:textId="5266EB29" w:rsidR="000508C3" w:rsidRPr="00D804BA" w:rsidRDefault="006313F2" w:rsidP="00D804BA">
            <w:pPr>
              <w:pStyle w:val="Paragraphedeliste"/>
              <w:numPr>
                <w:ilvl w:val="0"/>
                <w:numId w:val="37"/>
              </w:numPr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D804BA">
              <w:t>L</w:t>
            </w:r>
            <w:r w:rsidR="00D804BA">
              <w:t>a l</w:t>
            </w:r>
            <w:r w:rsidRPr="00D804BA">
              <w:t>ongévité des composants (notamment des sources lumineuses)</w:t>
            </w:r>
          </w:p>
          <w:p w14:paraId="5A2F600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6847C9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AD34C2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6CD9FEA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97C98A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BF8B41A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223233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DEC7F9B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E8362C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B732029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AA58721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B3DECB5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1AEAEED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5798567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1FF88F2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335A586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1BD7F3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338700D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72F7658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2DBDCB9" w14:textId="77777777" w:rsidR="000508C3" w:rsidRDefault="000508C3" w:rsidP="00F30A4C">
            <w:pPr>
              <w:spacing w:line="360" w:lineRule="auto"/>
              <w:jc w:val="both"/>
              <w:rPr>
                <w:ins w:id="2" w:author="Laetitia Echelard" w:date="2024-09-16T08:49:00Z"/>
                <w:rFonts w:ascii="Trebuchet MS" w:hAnsi="Trebuchet MS" w:cs="Times New Roman"/>
                <w:bCs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7AF5504" w14:textId="77777777" w:rsidR="000508C3" w:rsidRPr="00D238D0" w:rsidRDefault="000508C3" w:rsidP="00F30A4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0C824AD" w14:textId="77777777" w:rsidR="00D804BA" w:rsidRPr="00D238D0" w:rsidRDefault="00D804BA" w:rsidP="00D804B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933B932" w14:textId="77777777" w:rsidR="00D804BA" w:rsidRPr="00D238D0" w:rsidRDefault="00D804BA" w:rsidP="00D804B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0547D6B" w14:textId="77777777" w:rsidR="00D804BA" w:rsidRPr="00D238D0" w:rsidRDefault="00D804BA" w:rsidP="00D804BA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3C0E57E" w14:textId="15933297" w:rsidR="000508C3" w:rsidRPr="00D238D0" w:rsidRDefault="00D804BA" w:rsidP="00FA7BF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65FA81F" w14:textId="03F84357" w:rsidR="00462931" w:rsidRDefault="00462931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13370" w:rsidRPr="00085BB4" w14:paraId="63DB665C" w14:textId="77777777" w:rsidTr="00B672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60FE1EBA" w14:textId="77777777" w:rsidR="00213370" w:rsidRDefault="00213370" w:rsidP="00B67208">
            <w:pPr>
              <w:rPr>
                <w:rFonts w:ascii="Trebuchet MS" w:hAnsi="Trebuchet MS" w:cs="Times New Roman"/>
              </w:rPr>
            </w:pPr>
          </w:p>
          <w:p w14:paraId="0FEDA170" w14:textId="1A2FC58D" w:rsidR="00213370" w:rsidRPr="00FD69B0" w:rsidRDefault="00213370" w:rsidP="00FD69B0">
            <w:pPr>
              <w:rPr>
                <w:rFonts w:ascii="Trebuchet MS" w:hAnsi="Trebuchet MS" w:cs="Times New Roman"/>
                <w:i/>
                <w:iCs/>
                <w:u w:val="single"/>
              </w:rPr>
            </w:pPr>
            <w:r w:rsidRPr="00213370">
              <w:rPr>
                <w:rFonts w:ascii="Trebuchet MS" w:hAnsi="Trebuchet MS" w:cs="Times New Roman"/>
                <w:i/>
                <w:iCs/>
                <w:u w:val="single"/>
              </w:rPr>
              <w:t xml:space="preserve">3-2 – </w:t>
            </w:r>
            <w:r w:rsidR="00D804BA" w:rsidRPr="00D804BA">
              <w:rPr>
                <w:rFonts w:ascii="Trebuchet MS" w:hAnsi="Trebuchet MS" w:cs="Times New Roman"/>
                <w:i/>
                <w:iCs/>
                <w:u w:val="single"/>
              </w:rPr>
              <w:t xml:space="preserve">Engagement RSE du Fournisseur </w:t>
            </w:r>
            <w:r w:rsidRPr="00D804BA">
              <w:rPr>
                <w:rFonts w:ascii="Trebuchet MS" w:hAnsi="Trebuchet MS" w:cs="Times New Roman"/>
                <w:i/>
                <w:iCs/>
                <w:u w:val="single"/>
              </w:rPr>
              <w:t xml:space="preserve">(Sur </w:t>
            </w:r>
            <w:r w:rsidR="00FD69B0" w:rsidRPr="00D804BA">
              <w:rPr>
                <w:rFonts w:ascii="Trebuchet MS" w:hAnsi="Trebuchet MS" w:cs="Times New Roman"/>
                <w:i/>
                <w:iCs/>
                <w:u w:val="single"/>
              </w:rPr>
              <w:t>2</w:t>
            </w:r>
            <w:r w:rsidRPr="00D804BA">
              <w:rPr>
                <w:rFonts w:ascii="Trebuchet MS" w:hAnsi="Trebuchet MS" w:cs="Times New Roman"/>
                <w:i/>
                <w:iCs/>
                <w:u w:val="single"/>
              </w:rPr>
              <w:t>)</w:t>
            </w:r>
          </w:p>
          <w:p w14:paraId="2A56ED54" w14:textId="77777777" w:rsidR="00213370" w:rsidRPr="00D238D0" w:rsidRDefault="00213370" w:rsidP="00B67208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213370" w:rsidRPr="00085BB4" w14:paraId="249C98C6" w14:textId="77777777" w:rsidTr="00B672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290B3D6" w14:textId="6C54CC7B" w:rsidR="00213370" w:rsidRPr="00213370" w:rsidRDefault="00213370" w:rsidP="00B67208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</w:p>
          <w:p w14:paraId="5CAB2B11" w14:textId="24D6A826" w:rsidR="00D804BA" w:rsidRDefault="00D804BA" w:rsidP="00D804BA">
            <w:pPr>
              <w:rPr>
                <w:b w:val="0"/>
                <w:bCs w:val="0"/>
              </w:rPr>
            </w:pPr>
            <w:r w:rsidRPr="00D238D0">
              <w:rPr>
                <w:rFonts w:ascii="Trebuchet MS" w:eastAsia="Trebuchet MS" w:hAnsi="Trebuchet MS" w:cs="Trebuchet MS"/>
                <w:color w:val="000000"/>
              </w:rPr>
              <w:t>L</w:t>
            </w:r>
            <w:r>
              <w:rPr>
                <w:rFonts w:ascii="Trebuchet MS" w:eastAsia="Trebuchet MS" w:hAnsi="Trebuchet MS" w:cs="Trebuchet MS"/>
                <w:color w:val="000000"/>
              </w:rPr>
              <w:t>a société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 xml:space="preserve"> candidat</w:t>
            </w:r>
            <w:r>
              <w:rPr>
                <w:rFonts w:ascii="Trebuchet MS" w:eastAsia="Trebuchet MS" w:hAnsi="Trebuchet MS" w:cs="Trebuchet MS"/>
                <w:color w:val="000000"/>
              </w:rPr>
              <w:t>e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 xml:space="preserve"> devra 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fournir ses </w:t>
            </w:r>
            <w:r>
              <w:t xml:space="preserve">certifications environnementales et qualité (ISO 14001, etc.). </w:t>
            </w:r>
          </w:p>
          <w:p w14:paraId="70DBA5E1" w14:textId="77777777" w:rsidR="00D804BA" w:rsidRDefault="00D804BA" w:rsidP="00D804BA">
            <w:pPr>
              <w:rPr>
                <w:b w:val="0"/>
                <w:bCs w:val="0"/>
              </w:rPr>
            </w:pPr>
          </w:p>
          <w:p w14:paraId="738A2A3D" w14:textId="2DA011E7" w:rsidR="00D804BA" w:rsidRPr="00D804BA" w:rsidRDefault="00D804BA" w:rsidP="00D804BA">
            <w:pPr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  <w:r w:rsidRPr="00D238D0">
              <w:rPr>
                <w:rFonts w:ascii="Trebuchet MS" w:eastAsia="Trebuchet MS" w:hAnsi="Trebuchet MS" w:cs="Trebuchet MS"/>
                <w:color w:val="000000"/>
              </w:rPr>
              <w:t>L</w:t>
            </w:r>
            <w:r>
              <w:rPr>
                <w:rFonts w:ascii="Trebuchet MS" w:eastAsia="Trebuchet MS" w:hAnsi="Trebuchet MS" w:cs="Trebuchet MS"/>
                <w:color w:val="000000"/>
              </w:rPr>
              <w:t>a société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 xml:space="preserve"> candidat</w:t>
            </w:r>
            <w:r>
              <w:rPr>
                <w:rFonts w:ascii="Trebuchet MS" w:eastAsia="Trebuchet MS" w:hAnsi="Trebuchet MS" w:cs="Trebuchet MS"/>
                <w:color w:val="000000"/>
              </w:rPr>
              <w:t>e</w:t>
            </w:r>
            <w:r w:rsidRPr="00D238D0">
              <w:rPr>
                <w:rFonts w:ascii="Trebuchet MS" w:eastAsia="Trebuchet MS" w:hAnsi="Trebuchet MS" w:cs="Trebuchet MS"/>
                <w:color w:val="000000"/>
              </w:rPr>
              <w:t xml:space="preserve"> devra 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développer les actions mises en œuvre en matière </w:t>
            </w:r>
            <w:r>
              <w:t>de conditions de travail, éthique de la chaîne d'approvisionnement (information demandée via un formulaire type).</w:t>
            </w:r>
          </w:p>
          <w:p w14:paraId="20D92758" w14:textId="5F472C7F" w:rsidR="009B5E53" w:rsidRPr="00FD69B0" w:rsidRDefault="009B5E53" w:rsidP="00FD69B0">
            <w:pPr>
              <w:rPr>
                <w:rFonts w:ascii="Trebuchet MS" w:eastAsia="Trebuchet MS" w:hAnsi="Trebuchet MS" w:cs="Trebuchet MS"/>
                <w:color w:val="000000"/>
              </w:rPr>
            </w:pPr>
          </w:p>
          <w:p w14:paraId="7AF24172" w14:textId="468BD4B3" w:rsidR="00FD69B0" w:rsidRPr="00D238D0" w:rsidRDefault="00FD69B0" w:rsidP="00FD69B0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</w:p>
          <w:p w14:paraId="444FED69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953B8B9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BE27A68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A7EC285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BF940E1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43AEC68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38BFE23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CA172F0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8C31C15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01922A0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F523B87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C276FE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F5BDD04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23ACE21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5027C23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B6134BC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B311166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4754EB3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358D7EF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260BA6D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DCAFD3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45235C0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0E4E995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8E1C315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05E12F" w14:textId="77777777" w:rsidR="00213370" w:rsidRPr="00D238D0" w:rsidRDefault="00213370" w:rsidP="00B6720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6C57FDFF" w14:textId="77777777" w:rsidR="002D5AD6" w:rsidRDefault="002D5AD6">
      <w:pPr>
        <w:spacing w:after="200" w:line="276" w:lineRule="auto"/>
        <w:rPr>
          <w:rFonts w:ascii="Trebuchet MS" w:hAnsi="Trebuchet MS" w:cs="Times New Roman"/>
          <w:b/>
        </w:rPr>
      </w:pPr>
    </w:p>
    <w:p w14:paraId="05B091AD" w14:textId="5AFA6733" w:rsidR="00EE008F" w:rsidRPr="00085BB4" w:rsidRDefault="00AF5035" w:rsidP="00857F47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lastRenderedPageBreak/>
        <w:t>N</w:t>
      </w:r>
      <w:r w:rsidR="00EE008F" w:rsidRPr="00085BB4">
        <w:rPr>
          <w:rFonts w:ascii="Trebuchet MS" w:hAnsi="Trebuchet MS" w:cs="Times New Roman"/>
          <w:b/>
        </w:rPr>
        <w:t>OTA :</w:t>
      </w:r>
      <w:r w:rsidR="00E97DB0" w:rsidRPr="00E97DB0">
        <w:rPr>
          <w:rFonts w:ascii="Trebuchet MS" w:hAnsi="Trebuchet MS" w:cs="Times New Roman"/>
          <w:b/>
        </w:rPr>
        <w:t xml:space="preserve"> Vous pouvez joindre tout document que vous jugerez utile</w:t>
      </w:r>
      <w:r w:rsidR="00EE008F" w:rsidRPr="00085BB4">
        <w:rPr>
          <w:rFonts w:ascii="Trebuchet MS" w:hAnsi="Trebuchet MS" w:cs="Times New Roman"/>
          <w:b/>
        </w:rPr>
        <w:t xml:space="preserve">. </w:t>
      </w:r>
    </w:p>
    <w:p w14:paraId="25C1F536" w14:textId="62CFAC22" w:rsidR="001936CB" w:rsidRPr="00E97DB0" w:rsidRDefault="001936CB" w:rsidP="00E97DB0">
      <w:pPr>
        <w:spacing w:after="120"/>
        <w:jc w:val="both"/>
        <w:rPr>
          <w:rFonts w:ascii="Trebuchet MS" w:hAnsi="Trebuchet MS" w:cs="Times New Roman"/>
        </w:rPr>
      </w:pPr>
    </w:p>
    <w:p w14:paraId="59C2EF51" w14:textId="77777777" w:rsidR="003A2EA7" w:rsidRPr="00085BB4" w:rsidRDefault="003A2EA7" w:rsidP="00B11D1A">
      <w:pPr>
        <w:rPr>
          <w:rFonts w:ascii="Trebuchet MS" w:hAnsi="Trebuchet MS" w:cs="Times New Roman"/>
          <w:b/>
        </w:rPr>
      </w:pPr>
    </w:p>
    <w:p w14:paraId="10197FD5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 xml:space="preserve">Fait à </w:t>
      </w:r>
    </w:p>
    <w:p w14:paraId="3D49B737" w14:textId="77777777" w:rsidR="00EE66EB" w:rsidRPr="00085BB4" w:rsidRDefault="00EE66EB" w:rsidP="00B11D1A">
      <w:pPr>
        <w:tabs>
          <w:tab w:val="center" w:pos="4819"/>
        </w:tabs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Le</w:t>
      </w:r>
      <w:r w:rsidR="00B11D1A" w:rsidRPr="00085BB4">
        <w:rPr>
          <w:rFonts w:ascii="Trebuchet MS" w:hAnsi="Trebuchet MS" w:cs="Times New Roman"/>
          <w:b/>
        </w:rPr>
        <w:tab/>
      </w:r>
    </w:p>
    <w:p w14:paraId="50069298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Cachet de la société et signature</w:t>
      </w:r>
    </w:p>
    <w:sectPr w:rsidR="00EE66EB" w:rsidRPr="00085BB4" w:rsidSect="0044671E">
      <w:headerReference w:type="default" r:id="rId11"/>
      <w:footerReference w:type="default" r:id="rId12"/>
      <w:pgSz w:w="11907" w:h="16840" w:code="9"/>
      <w:pgMar w:top="567" w:right="1417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429B8F" w14:textId="77777777" w:rsidR="00DB63AC" w:rsidRDefault="00DB63AC">
      <w:r>
        <w:separator/>
      </w:r>
    </w:p>
  </w:endnote>
  <w:endnote w:type="continuationSeparator" w:id="0">
    <w:p w14:paraId="5287422C" w14:textId="77777777" w:rsidR="00DB63AC" w:rsidRDefault="00DB6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D43AF" w14:textId="7309EB60" w:rsidR="001D25A7" w:rsidRDefault="001D25A7" w:rsidP="00190B30">
    <w:pPr>
      <w:pStyle w:val="Pieddepage"/>
    </w:pP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F73B51">
      <w:rPr>
        <w:noProof/>
      </w:rPr>
      <w:t>8</w:t>
    </w:r>
    <w:r>
      <w:fldChar w:fldCharType="end"/>
    </w:r>
    <w:r>
      <w:t xml:space="preserve"> </w:t>
    </w:r>
  </w:p>
  <w:p w14:paraId="7D0A8888" w14:textId="77777777" w:rsidR="001D25A7" w:rsidRDefault="001D25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E2DC2D" w14:textId="77777777" w:rsidR="00DB63AC" w:rsidRDefault="00DB63AC">
      <w:r>
        <w:separator/>
      </w:r>
    </w:p>
  </w:footnote>
  <w:footnote w:type="continuationSeparator" w:id="0">
    <w:p w14:paraId="156198BD" w14:textId="77777777" w:rsidR="00DB63AC" w:rsidRDefault="00DB6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278A3" w14:textId="0ACD6BCA" w:rsidR="001D25A7" w:rsidRDefault="00085BB4" w:rsidP="00B16BE0">
    <w:pPr>
      <w:pStyle w:val="En-tte"/>
      <w:jc w:val="center"/>
    </w:pPr>
    <w:r>
      <w:rPr>
        <w:noProof/>
      </w:rPr>
      <w:drawing>
        <wp:inline distT="0" distB="0" distL="0" distR="0" wp14:anchorId="05ACCC40" wp14:editId="512458A3">
          <wp:extent cx="2171700" cy="9715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24352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861E8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00F4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76CA2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505BE"/>
    <w:multiLevelType w:val="hybridMultilevel"/>
    <w:tmpl w:val="EB4C80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3508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0F486A5B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E2C51"/>
    <w:multiLevelType w:val="hybridMultilevel"/>
    <w:tmpl w:val="15BAE44C"/>
    <w:lvl w:ilvl="0" w:tplc="FE28C96E">
      <w:start w:val="4"/>
      <w:numFmt w:val="bullet"/>
      <w:lvlText w:val="–"/>
      <w:lvlJc w:val="left"/>
      <w:pPr>
        <w:ind w:left="69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8" w15:restartNumberingAfterBreak="0">
    <w:nsid w:val="16F72B93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A792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438E6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B716B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31DD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CC555B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546598"/>
    <w:multiLevelType w:val="hybridMultilevel"/>
    <w:tmpl w:val="C25AB32E"/>
    <w:lvl w:ilvl="0" w:tplc="4C1406FE">
      <w:start w:val="2"/>
      <w:numFmt w:val="decimal"/>
      <w:lvlText w:val="%1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A616F"/>
    <w:multiLevelType w:val="hybridMultilevel"/>
    <w:tmpl w:val="339072BA"/>
    <w:lvl w:ilvl="0" w:tplc="CFD471B8">
      <w:start w:val="26"/>
      <w:numFmt w:val="decimal"/>
      <w:lvlText w:val="%1"/>
      <w:lvlJc w:val="left"/>
      <w:pPr>
        <w:ind w:left="108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F52063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726404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46B22A7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A37D55"/>
    <w:multiLevelType w:val="hybridMultilevel"/>
    <w:tmpl w:val="6444F05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00300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404CA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CB365EA"/>
    <w:multiLevelType w:val="hybridMultilevel"/>
    <w:tmpl w:val="36EC61B6"/>
    <w:lvl w:ilvl="0" w:tplc="7C1A7A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240DE3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4D2E2E6B"/>
    <w:multiLevelType w:val="hybridMultilevel"/>
    <w:tmpl w:val="BE68479C"/>
    <w:lvl w:ilvl="0" w:tplc="3FBE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DB84F6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4E1675A8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A83010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925E1C"/>
    <w:multiLevelType w:val="hybridMultilevel"/>
    <w:tmpl w:val="A1DAA908"/>
    <w:lvl w:ilvl="0" w:tplc="B3066C00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341507"/>
    <w:multiLevelType w:val="hybridMultilevel"/>
    <w:tmpl w:val="B316F154"/>
    <w:lvl w:ilvl="0" w:tplc="9492477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DA23CC"/>
    <w:multiLevelType w:val="multilevel"/>
    <w:tmpl w:val="1974B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FB6771"/>
    <w:multiLevelType w:val="hybridMultilevel"/>
    <w:tmpl w:val="06CCFCE0"/>
    <w:lvl w:ilvl="0" w:tplc="040C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A481006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F25B5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71F80F8B"/>
    <w:multiLevelType w:val="hybridMultilevel"/>
    <w:tmpl w:val="065C7524"/>
    <w:lvl w:ilvl="0" w:tplc="2102B7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43634F"/>
    <w:multiLevelType w:val="hybridMultilevel"/>
    <w:tmpl w:val="D1763DA8"/>
    <w:lvl w:ilvl="0" w:tplc="CF7E8C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45727"/>
    <w:multiLevelType w:val="hybridMultilevel"/>
    <w:tmpl w:val="146007F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5"/>
  </w:num>
  <w:num w:numId="3">
    <w:abstractNumId w:val="10"/>
  </w:num>
  <w:num w:numId="4">
    <w:abstractNumId w:val="19"/>
  </w:num>
  <w:num w:numId="5">
    <w:abstractNumId w:val="29"/>
  </w:num>
  <w:num w:numId="6">
    <w:abstractNumId w:val="28"/>
  </w:num>
  <w:num w:numId="7">
    <w:abstractNumId w:val="36"/>
  </w:num>
  <w:num w:numId="8">
    <w:abstractNumId w:val="18"/>
  </w:num>
  <w:num w:numId="9">
    <w:abstractNumId w:val="1"/>
  </w:num>
  <w:num w:numId="10">
    <w:abstractNumId w:val="8"/>
  </w:num>
  <w:num w:numId="11">
    <w:abstractNumId w:val="11"/>
  </w:num>
  <w:num w:numId="12">
    <w:abstractNumId w:val="12"/>
  </w:num>
  <w:num w:numId="13">
    <w:abstractNumId w:val="2"/>
  </w:num>
  <w:num w:numId="14">
    <w:abstractNumId w:val="14"/>
  </w:num>
  <w:num w:numId="15">
    <w:abstractNumId w:val="15"/>
  </w:num>
  <w:num w:numId="16">
    <w:abstractNumId w:val="6"/>
  </w:num>
  <w:num w:numId="17">
    <w:abstractNumId w:val="34"/>
  </w:num>
  <w:num w:numId="18">
    <w:abstractNumId w:val="7"/>
  </w:num>
  <w:num w:numId="19">
    <w:abstractNumId w:val="5"/>
  </w:num>
  <w:num w:numId="20">
    <w:abstractNumId w:val="25"/>
  </w:num>
  <w:num w:numId="21">
    <w:abstractNumId w:val="21"/>
  </w:num>
  <w:num w:numId="22">
    <w:abstractNumId w:val="23"/>
  </w:num>
  <w:num w:numId="23">
    <w:abstractNumId w:val="17"/>
  </w:num>
  <w:num w:numId="24">
    <w:abstractNumId w:val="33"/>
  </w:num>
  <w:num w:numId="25">
    <w:abstractNumId w:val="20"/>
  </w:num>
  <w:num w:numId="26">
    <w:abstractNumId w:val="32"/>
  </w:num>
  <w:num w:numId="27">
    <w:abstractNumId w:val="27"/>
  </w:num>
  <w:num w:numId="28">
    <w:abstractNumId w:val="26"/>
  </w:num>
  <w:num w:numId="29">
    <w:abstractNumId w:val="0"/>
  </w:num>
  <w:num w:numId="30">
    <w:abstractNumId w:val="16"/>
  </w:num>
  <w:num w:numId="31">
    <w:abstractNumId w:val="3"/>
  </w:num>
  <w:num w:numId="32">
    <w:abstractNumId w:val="9"/>
  </w:num>
  <w:num w:numId="33">
    <w:abstractNumId w:val="30"/>
  </w:num>
  <w:num w:numId="34">
    <w:abstractNumId w:val="13"/>
  </w:num>
  <w:num w:numId="35">
    <w:abstractNumId w:val="31"/>
  </w:num>
  <w:num w:numId="36">
    <w:abstractNumId w:val="22"/>
  </w:num>
  <w:num w:numId="37">
    <w:abstractNumId w:val="4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aetitia Echelard">
    <w15:presenceInfo w15:providerId="AD" w15:userId="S::laetitia.echelard@universite-paris-saclay.fr::cc18652a-4e94-4882-821f-d0e5bad822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DEE"/>
    <w:rsid w:val="000001EB"/>
    <w:rsid w:val="00002750"/>
    <w:rsid w:val="00005EB1"/>
    <w:rsid w:val="0000686E"/>
    <w:rsid w:val="000076A9"/>
    <w:rsid w:val="000157F7"/>
    <w:rsid w:val="00023347"/>
    <w:rsid w:val="00023EDB"/>
    <w:rsid w:val="000307B8"/>
    <w:rsid w:val="00031D7C"/>
    <w:rsid w:val="0003686D"/>
    <w:rsid w:val="00036AF5"/>
    <w:rsid w:val="00041217"/>
    <w:rsid w:val="00042CEE"/>
    <w:rsid w:val="00046266"/>
    <w:rsid w:val="000508C3"/>
    <w:rsid w:val="00053143"/>
    <w:rsid w:val="00056BCA"/>
    <w:rsid w:val="00077AC6"/>
    <w:rsid w:val="00083D3A"/>
    <w:rsid w:val="00085BB4"/>
    <w:rsid w:val="00095EE5"/>
    <w:rsid w:val="000A429D"/>
    <w:rsid w:val="000C134C"/>
    <w:rsid w:val="000D3757"/>
    <w:rsid w:val="000D4DD2"/>
    <w:rsid w:val="000E2187"/>
    <w:rsid w:val="000E2DD8"/>
    <w:rsid w:val="000E4808"/>
    <w:rsid w:val="000E5BD9"/>
    <w:rsid w:val="000F1CD0"/>
    <w:rsid w:val="000F5918"/>
    <w:rsid w:val="00104E81"/>
    <w:rsid w:val="00106063"/>
    <w:rsid w:val="00116F06"/>
    <w:rsid w:val="00116FB2"/>
    <w:rsid w:val="00122255"/>
    <w:rsid w:val="00122D83"/>
    <w:rsid w:val="00130743"/>
    <w:rsid w:val="0013187E"/>
    <w:rsid w:val="0013214F"/>
    <w:rsid w:val="00137A43"/>
    <w:rsid w:val="00137F03"/>
    <w:rsid w:val="00140E00"/>
    <w:rsid w:val="0014363B"/>
    <w:rsid w:val="00145115"/>
    <w:rsid w:val="001451A1"/>
    <w:rsid w:val="00146DAB"/>
    <w:rsid w:val="00151106"/>
    <w:rsid w:val="001516F7"/>
    <w:rsid w:val="001519D4"/>
    <w:rsid w:val="001544C0"/>
    <w:rsid w:val="0016200C"/>
    <w:rsid w:val="00164AF2"/>
    <w:rsid w:val="00164F5F"/>
    <w:rsid w:val="00166609"/>
    <w:rsid w:val="00173C25"/>
    <w:rsid w:val="0017577F"/>
    <w:rsid w:val="001810C5"/>
    <w:rsid w:val="0018406C"/>
    <w:rsid w:val="00190B30"/>
    <w:rsid w:val="001933D9"/>
    <w:rsid w:val="001936CB"/>
    <w:rsid w:val="00195EDE"/>
    <w:rsid w:val="001C3DA4"/>
    <w:rsid w:val="001C405A"/>
    <w:rsid w:val="001C4705"/>
    <w:rsid w:val="001C4FBD"/>
    <w:rsid w:val="001D1335"/>
    <w:rsid w:val="001D25A7"/>
    <w:rsid w:val="001D47D3"/>
    <w:rsid w:val="001D625A"/>
    <w:rsid w:val="001E6591"/>
    <w:rsid w:val="001F1991"/>
    <w:rsid w:val="001F2B74"/>
    <w:rsid w:val="001F6CDD"/>
    <w:rsid w:val="00204FA6"/>
    <w:rsid w:val="0021259F"/>
    <w:rsid w:val="00213370"/>
    <w:rsid w:val="002159D1"/>
    <w:rsid w:val="00216632"/>
    <w:rsid w:val="00217B7D"/>
    <w:rsid w:val="00224770"/>
    <w:rsid w:val="0022623E"/>
    <w:rsid w:val="002269BD"/>
    <w:rsid w:val="00230B4B"/>
    <w:rsid w:val="00231094"/>
    <w:rsid w:val="00234492"/>
    <w:rsid w:val="00234A99"/>
    <w:rsid w:val="00240CA8"/>
    <w:rsid w:val="00242186"/>
    <w:rsid w:val="002439E4"/>
    <w:rsid w:val="00255875"/>
    <w:rsid w:val="002606F1"/>
    <w:rsid w:val="002608A7"/>
    <w:rsid w:val="00261652"/>
    <w:rsid w:val="00270F18"/>
    <w:rsid w:val="002755CA"/>
    <w:rsid w:val="002804E6"/>
    <w:rsid w:val="002809E8"/>
    <w:rsid w:val="00281677"/>
    <w:rsid w:val="00283F28"/>
    <w:rsid w:val="00285E1E"/>
    <w:rsid w:val="00291C37"/>
    <w:rsid w:val="002A041E"/>
    <w:rsid w:val="002A13C8"/>
    <w:rsid w:val="002A6B65"/>
    <w:rsid w:val="002B1392"/>
    <w:rsid w:val="002B235C"/>
    <w:rsid w:val="002B23B3"/>
    <w:rsid w:val="002B6919"/>
    <w:rsid w:val="002B6D8A"/>
    <w:rsid w:val="002C29BD"/>
    <w:rsid w:val="002D0DFA"/>
    <w:rsid w:val="002D187B"/>
    <w:rsid w:val="002D5AD6"/>
    <w:rsid w:val="002E49A0"/>
    <w:rsid w:val="002E7F56"/>
    <w:rsid w:val="002F4959"/>
    <w:rsid w:val="002F7A68"/>
    <w:rsid w:val="00303051"/>
    <w:rsid w:val="003049A6"/>
    <w:rsid w:val="00311BB6"/>
    <w:rsid w:val="00313CFD"/>
    <w:rsid w:val="003202BE"/>
    <w:rsid w:val="003229AD"/>
    <w:rsid w:val="00323588"/>
    <w:rsid w:val="00330B11"/>
    <w:rsid w:val="00333BEE"/>
    <w:rsid w:val="003347FD"/>
    <w:rsid w:val="003355AD"/>
    <w:rsid w:val="00344560"/>
    <w:rsid w:val="003457F6"/>
    <w:rsid w:val="00347DF6"/>
    <w:rsid w:val="00363BFE"/>
    <w:rsid w:val="00365201"/>
    <w:rsid w:val="003662A8"/>
    <w:rsid w:val="00367F54"/>
    <w:rsid w:val="00370808"/>
    <w:rsid w:val="0037250A"/>
    <w:rsid w:val="003731DC"/>
    <w:rsid w:val="00373BF0"/>
    <w:rsid w:val="00373D8C"/>
    <w:rsid w:val="003746FB"/>
    <w:rsid w:val="00375389"/>
    <w:rsid w:val="00375F3B"/>
    <w:rsid w:val="003768B7"/>
    <w:rsid w:val="0038152D"/>
    <w:rsid w:val="00393E9A"/>
    <w:rsid w:val="00396329"/>
    <w:rsid w:val="003A21B1"/>
    <w:rsid w:val="003A2D3F"/>
    <w:rsid w:val="003A2EA7"/>
    <w:rsid w:val="003A3BAC"/>
    <w:rsid w:val="003A5F14"/>
    <w:rsid w:val="003A6D35"/>
    <w:rsid w:val="003B1A1F"/>
    <w:rsid w:val="003C041E"/>
    <w:rsid w:val="003C3C08"/>
    <w:rsid w:val="003C525B"/>
    <w:rsid w:val="003D338C"/>
    <w:rsid w:val="003E5528"/>
    <w:rsid w:val="003E70D9"/>
    <w:rsid w:val="003F3076"/>
    <w:rsid w:val="003F3569"/>
    <w:rsid w:val="00400F49"/>
    <w:rsid w:val="00403B59"/>
    <w:rsid w:val="00404763"/>
    <w:rsid w:val="00413DF9"/>
    <w:rsid w:val="004145D0"/>
    <w:rsid w:val="00415861"/>
    <w:rsid w:val="004207E9"/>
    <w:rsid w:val="004223C7"/>
    <w:rsid w:val="0042261F"/>
    <w:rsid w:val="00424662"/>
    <w:rsid w:val="00426287"/>
    <w:rsid w:val="00430359"/>
    <w:rsid w:val="0044671E"/>
    <w:rsid w:val="0045036F"/>
    <w:rsid w:val="004549AB"/>
    <w:rsid w:val="00462931"/>
    <w:rsid w:val="00471789"/>
    <w:rsid w:val="004732A6"/>
    <w:rsid w:val="004763CC"/>
    <w:rsid w:val="00482175"/>
    <w:rsid w:val="00484A8E"/>
    <w:rsid w:val="00485BAB"/>
    <w:rsid w:val="00486B84"/>
    <w:rsid w:val="00491DD7"/>
    <w:rsid w:val="004979BD"/>
    <w:rsid w:val="004B4427"/>
    <w:rsid w:val="004C0747"/>
    <w:rsid w:val="004C156C"/>
    <w:rsid w:val="004C29DB"/>
    <w:rsid w:val="004C3DB7"/>
    <w:rsid w:val="004C6A67"/>
    <w:rsid w:val="004F5FB9"/>
    <w:rsid w:val="004F6A0C"/>
    <w:rsid w:val="00501912"/>
    <w:rsid w:val="0050786D"/>
    <w:rsid w:val="0051014F"/>
    <w:rsid w:val="005179BD"/>
    <w:rsid w:val="005208E9"/>
    <w:rsid w:val="005223CB"/>
    <w:rsid w:val="005238C9"/>
    <w:rsid w:val="0053001A"/>
    <w:rsid w:val="00530853"/>
    <w:rsid w:val="00533680"/>
    <w:rsid w:val="00537084"/>
    <w:rsid w:val="0054663F"/>
    <w:rsid w:val="00552F75"/>
    <w:rsid w:val="00554162"/>
    <w:rsid w:val="00572FB3"/>
    <w:rsid w:val="00580281"/>
    <w:rsid w:val="005812AE"/>
    <w:rsid w:val="00583729"/>
    <w:rsid w:val="00587A1D"/>
    <w:rsid w:val="00590577"/>
    <w:rsid w:val="00592705"/>
    <w:rsid w:val="00592B2F"/>
    <w:rsid w:val="0059476C"/>
    <w:rsid w:val="005B27AD"/>
    <w:rsid w:val="005C04DE"/>
    <w:rsid w:val="005C7CE2"/>
    <w:rsid w:val="005D5E5E"/>
    <w:rsid w:val="005E194F"/>
    <w:rsid w:val="005E2DFF"/>
    <w:rsid w:val="005E3A6F"/>
    <w:rsid w:val="005E50D8"/>
    <w:rsid w:val="005F24B0"/>
    <w:rsid w:val="005F2D90"/>
    <w:rsid w:val="005F7F3B"/>
    <w:rsid w:val="0060150A"/>
    <w:rsid w:val="00605205"/>
    <w:rsid w:val="00605DD5"/>
    <w:rsid w:val="00606D97"/>
    <w:rsid w:val="006115E6"/>
    <w:rsid w:val="006178CB"/>
    <w:rsid w:val="006215E4"/>
    <w:rsid w:val="00621806"/>
    <w:rsid w:val="006313F2"/>
    <w:rsid w:val="0064041A"/>
    <w:rsid w:val="00640A1F"/>
    <w:rsid w:val="00641C31"/>
    <w:rsid w:val="006422BE"/>
    <w:rsid w:val="00643DB7"/>
    <w:rsid w:val="0064634D"/>
    <w:rsid w:val="0065238B"/>
    <w:rsid w:val="00654E73"/>
    <w:rsid w:val="00654FB5"/>
    <w:rsid w:val="0067267D"/>
    <w:rsid w:val="00673DB9"/>
    <w:rsid w:val="0068178E"/>
    <w:rsid w:val="00690AE0"/>
    <w:rsid w:val="00693CFE"/>
    <w:rsid w:val="00695C40"/>
    <w:rsid w:val="006A0D38"/>
    <w:rsid w:val="006A3071"/>
    <w:rsid w:val="006B414A"/>
    <w:rsid w:val="006B5850"/>
    <w:rsid w:val="006B703E"/>
    <w:rsid w:val="006C6E20"/>
    <w:rsid w:val="006D5CD1"/>
    <w:rsid w:val="006D66E1"/>
    <w:rsid w:val="006E1A8C"/>
    <w:rsid w:val="006E4BB6"/>
    <w:rsid w:val="006E6206"/>
    <w:rsid w:val="006F2BD8"/>
    <w:rsid w:val="006F53B3"/>
    <w:rsid w:val="006F56BB"/>
    <w:rsid w:val="00704065"/>
    <w:rsid w:val="0071128E"/>
    <w:rsid w:val="00711589"/>
    <w:rsid w:val="0071165C"/>
    <w:rsid w:val="0071169C"/>
    <w:rsid w:val="00714338"/>
    <w:rsid w:val="0071612C"/>
    <w:rsid w:val="00716786"/>
    <w:rsid w:val="00724E4C"/>
    <w:rsid w:val="00730012"/>
    <w:rsid w:val="00735041"/>
    <w:rsid w:val="00737B3B"/>
    <w:rsid w:val="007436B2"/>
    <w:rsid w:val="00760B72"/>
    <w:rsid w:val="00761254"/>
    <w:rsid w:val="0076178E"/>
    <w:rsid w:val="00763A70"/>
    <w:rsid w:val="00772D68"/>
    <w:rsid w:val="00773BE9"/>
    <w:rsid w:val="007811FA"/>
    <w:rsid w:val="007813CB"/>
    <w:rsid w:val="0079039A"/>
    <w:rsid w:val="00796252"/>
    <w:rsid w:val="00796D7D"/>
    <w:rsid w:val="007979EE"/>
    <w:rsid w:val="007A1837"/>
    <w:rsid w:val="007A3CA5"/>
    <w:rsid w:val="007A5143"/>
    <w:rsid w:val="007A519A"/>
    <w:rsid w:val="007A5619"/>
    <w:rsid w:val="007B20F8"/>
    <w:rsid w:val="007B6C60"/>
    <w:rsid w:val="007C329E"/>
    <w:rsid w:val="007C672C"/>
    <w:rsid w:val="007C74C5"/>
    <w:rsid w:val="007D19A4"/>
    <w:rsid w:val="007D31A9"/>
    <w:rsid w:val="007E1677"/>
    <w:rsid w:val="007E4024"/>
    <w:rsid w:val="007E5C8B"/>
    <w:rsid w:val="007F5BBC"/>
    <w:rsid w:val="007F6032"/>
    <w:rsid w:val="008033B2"/>
    <w:rsid w:val="0080375A"/>
    <w:rsid w:val="00812679"/>
    <w:rsid w:val="008160EA"/>
    <w:rsid w:val="008203EA"/>
    <w:rsid w:val="00823428"/>
    <w:rsid w:val="008261B9"/>
    <w:rsid w:val="00830CF0"/>
    <w:rsid w:val="008370B7"/>
    <w:rsid w:val="00837996"/>
    <w:rsid w:val="00840172"/>
    <w:rsid w:val="00844730"/>
    <w:rsid w:val="00845A79"/>
    <w:rsid w:val="00847959"/>
    <w:rsid w:val="00851657"/>
    <w:rsid w:val="00852B85"/>
    <w:rsid w:val="008540B0"/>
    <w:rsid w:val="008548F4"/>
    <w:rsid w:val="00856D17"/>
    <w:rsid w:val="00857F47"/>
    <w:rsid w:val="00873CF1"/>
    <w:rsid w:val="00875065"/>
    <w:rsid w:val="00892586"/>
    <w:rsid w:val="008937F2"/>
    <w:rsid w:val="0089487E"/>
    <w:rsid w:val="0089727B"/>
    <w:rsid w:val="008A4783"/>
    <w:rsid w:val="008B09FE"/>
    <w:rsid w:val="008B5D2D"/>
    <w:rsid w:val="008C0F3D"/>
    <w:rsid w:val="008E49B1"/>
    <w:rsid w:val="008E761D"/>
    <w:rsid w:val="008F238E"/>
    <w:rsid w:val="00900356"/>
    <w:rsid w:val="009034A1"/>
    <w:rsid w:val="0090503F"/>
    <w:rsid w:val="009055A8"/>
    <w:rsid w:val="00906146"/>
    <w:rsid w:val="0090753E"/>
    <w:rsid w:val="00913BFB"/>
    <w:rsid w:val="00913F97"/>
    <w:rsid w:val="009150BA"/>
    <w:rsid w:val="00916E39"/>
    <w:rsid w:val="009208A3"/>
    <w:rsid w:val="00921BC8"/>
    <w:rsid w:val="00924345"/>
    <w:rsid w:val="00943342"/>
    <w:rsid w:val="00944B78"/>
    <w:rsid w:val="00954FD0"/>
    <w:rsid w:val="00955162"/>
    <w:rsid w:val="00955B28"/>
    <w:rsid w:val="0096119F"/>
    <w:rsid w:val="00962F3B"/>
    <w:rsid w:val="00970653"/>
    <w:rsid w:val="00973541"/>
    <w:rsid w:val="00976035"/>
    <w:rsid w:val="00976B37"/>
    <w:rsid w:val="009861D6"/>
    <w:rsid w:val="00997042"/>
    <w:rsid w:val="009A5009"/>
    <w:rsid w:val="009B108B"/>
    <w:rsid w:val="009B329D"/>
    <w:rsid w:val="009B5E53"/>
    <w:rsid w:val="009B5E6B"/>
    <w:rsid w:val="009C16FB"/>
    <w:rsid w:val="009C3468"/>
    <w:rsid w:val="009C5C74"/>
    <w:rsid w:val="009C5F02"/>
    <w:rsid w:val="009C6C34"/>
    <w:rsid w:val="009C7E72"/>
    <w:rsid w:val="009C7E75"/>
    <w:rsid w:val="009D0A7F"/>
    <w:rsid w:val="009D4131"/>
    <w:rsid w:val="009E75C7"/>
    <w:rsid w:val="009F0462"/>
    <w:rsid w:val="009F0688"/>
    <w:rsid w:val="009F4831"/>
    <w:rsid w:val="009F66D4"/>
    <w:rsid w:val="009F7574"/>
    <w:rsid w:val="00A0246A"/>
    <w:rsid w:val="00A0293A"/>
    <w:rsid w:val="00A044E0"/>
    <w:rsid w:val="00A06B19"/>
    <w:rsid w:val="00A12ECC"/>
    <w:rsid w:val="00A1348D"/>
    <w:rsid w:val="00A161BA"/>
    <w:rsid w:val="00A21250"/>
    <w:rsid w:val="00A232E2"/>
    <w:rsid w:val="00A27082"/>
    <w:rsid w:val="00A27C3A"/>
    <w:rsid w:val="00A31FBA"/>
    <w:rsid w:val="00A353CF"/>
    <w:rsid w:val="00A41BB1"/>
    <w:rsid w:val="00A425FB"/>
    <w:rsid w:val="00A46DCA"/>
    <w:rsid w:val="00A50AA3"/>
    <w:rsid w:val="00A54BF6"/>
    <w:rsid w:val="00A57E70"/>
    <w:rsid w:val="00A6053F"/>
    <w:rsid w:val="00A60594"/>
    <w:rsid w:val="00A60BA3"/>
    <w:rsid w:val="00A62E9D"/>
    <w:rsid w:val="00A66685"/>
    <w:rsid w:val="00A7240A"/>
    <w:rsid w:val="00A738CD"/>
    <w:rsid w:val="00A83F53"/>
    <w:rsid w:val="00A8494A"/>
    <w:rsid w:val="00A93C34"/>
    <w:rsid w:val="00A97B73"/>
    <w:rsid w:val="00AA058D"/>
    <w:rsid w:val="00AA3041"/>
    <w:rsid w:val="00AA648F"/>
    <w:rsid w:val="00AB3F5B"/>
    <w:rsid w:val="00AB56FA"/>
    <w:rsid w:val="00AB5C4D"/>
    <w:rsid w:val="00AB636B"/>
    <w:rsid w:val="00AB64E2"/>
    <w:rsid w:val="00AC1810"/>
    <w:rsid w:val="00AC60E5"/>
    <w:rsid w:val="00AC7C98"/>
    <w:rsid w:val="00AD0F06"/>
    <w:rsid w:val="00AD3A21"/>
    <w:rsid w:val="00AD53BB"/>
    <w:rsid w:val="00AF3011"/>
    <w:rsid w:val="00AF5035"/>
    <w:rsid w:val="00AF5063"/>
    <w:rsid w:val="00B0427C"/>
    <w:rsid w:val="00B0655B"/>
    <w:rsid w:val="00B102C7"/>
    <w:rsid w:val="00B11D1A"/>
    <w:rsid w:val="00B161D4"/>
    <w:rsid w:val="00B16554"/>
    <w:rsid w:val="00B16BE0"/>
    <w:rsid w:val="00B174F5"/>
    <w:rsid w:val="00B17A83"/>
    <w:rsid w:val="00B223B6"/>
    <w:rsid w:val="00B30978"/>
    <w:rsid w:val="00B31A4B"/>
    <w:rsid w:val="00B32256"/>
    <w:rsid w:val="00B32B20"/>
    <w:rsid w:val="00B32E74"/>
    <w:rsid w:val="00B34AEA"/>
    <w:rsid w:val="00B4130C"/>
    <w:rsid w:val="00B436BD"/>
    <w:rsid w:val="00B438F6"/>
    <w:rsid w:val="00B50C38"/>
    <w:rsid w:val="00B55E69"/>
    <w:rsid w:val="00B56123"/>
    <w:rsid w:val="00B745E3"/>
    <w:rsid w:val="00B86681"/>
    <w:rsid w:val="00B86E39"/>
    <w:rsid w:val="00B91157"/>
    <w:rsid w:val="00B93CCA"/>
    <w:rsid w:val="00B97958"/>
    <w:rsid w:val="00BA22A8"/>
    <w:rsid w:val="00BA5737"/>
    <w:rsid w:val="00BA5E70"/>
    <w:rsid w:val="00BB7B15"/>
    <w:rsid w:val="00BC36D1"/>
    <w:rsid w:val="00BC65B7"/>
    <w:rsid w:val="00BD5A5E"/>
    <w:rsid w:val="00BE4EFC"/>
    <w:rsid w:val="00C01803"/>
    <w:rsid w:val="00C034A4"/>
    <w:rsid w:val="00C047B1"/>
    <w:rsid w:val="00C067DD"/>
    <w:rsid w:val="00C070B6"/>
    <w:rsid w:val="00C12322"/>
    <w:rsid w:val="00C133D3"/>
    <w:rsid w:val="00C2125D"/>
    <w:rsid w:val="00C21551"/>
    <w:rsid w:val="00C3211D"/>
    <w:rsid w:val="00C431D1"/>
    <w:rsid w:val="00C4785C"/>
    <w:rsid w:val="00C47B6E"/>
    <w:rsid w:val="00C51F59"/>
    <w:rsid w:val="00C5723F"/>
    <w:rsid w:val="00C6067D"/>
    <w:rsid w:val="00C622CC"/>
    <w:rsid w:val="00C63839"/>
    <w:rsid w:val="00C77427"/>
    <w:rsid w:val="00C90F41"/>
    <w:rsid w:val="00C932F0"/>
    <w:rsid w:val="00C93974"/>
    <w:rsid w:val="00C97AB4"/>
    <w:rsid w:val="00CA01A1"/>
    <w:rsid w:val="00CA3010"/>
    <w:rsid w:val="00CA5A7B"/>
    <w:rsid w:val="00CB4404"/>
    <w:rsid w:val="00CC755C"/>
    <w:rsid w:val="00CD1458"/>
    <w:rsid w:val="00CD6D9C"/>
    <w:rsid w:val="00CE076A"/>
    <w:rsid w:val="00CE3836"/>
    <w:rsid w:val="00CE468F"/>
    <w:rsid w:val="00CF2EF1"/>
    <w:rsid w:val="00CF33BF"/>
    <w:rsid w:val="00CF44DB"/>
    <w:rsid w:val="00CF54D8"/>
    <w:rsid w:val="00CF6F8B"/>
    <w:rsid w:val="00CF77A5"/>
    <w:rsid w:val="00D004FB"/>
    <w:rsid w:val="00D00591"/>
    <w:rsid w:val="00D11CDC"/>
    <w:rsid w:val="00D12481"/>
    <w:rsid w:val="00D127AB"/>
    <w:rsid w:val="00D12BE9"/>
    <w:rsid w:val="00D13E19"/>
    <w:rsid w:val="00D16466"/>
    <w:rsid w:val="00D20E8B"/>
    <w:rsid w:val="00D238D0"/>
    <w:rsid w:val="00D25479"/>
    <w:rsid w:val="00D302F8"/>
    <w:rsid w:val="00D32BA6"/>
    <w:rsid w:val="00D33721"/>
    <w:rsid w:val="00D369CC"/>
    <w:rsid w:val="00D4202F"/>
    <w:rsid w:val="00D42816"/>
    <w:rsid w:val="00D4470F"/>
    <w:rsid w:val="00D50BC6"/>
    <w:rsid w:val="00D527AC"/>
    <w:rsid w:val="00D53FB8"/>
    <w:rsid w:val="00D565AD"/>
    <w:rsid w:val="00D672E2"/>
    <w:rsid w:val="00D70394"/>
    <w:rsid w:val="00D703F6"/>
    <w:rsid w:val="00D72320"/>
    <w:rsid w:val="00D7313C"/>
    <w:rsid w:val="00D749EB"/>
    <w:rsid w:val="00D74B63"/>
    <w:rsid w:val="00D804BA"/>
    <w:rsid w:val="00D80E8C"/>
    <w:rsid w:val="00D81F56"/>
    <w:rsid w:val="00D8242E"/>
    <w:rsid w:val="00D837A1"/>
    <w:rsid w:val="00D910E8"/>
    <w:rsid w:val="00D91FEB"/>
    <w:rsid w:val="00D93ABA"/>
    <w:rsid w:val="00D94A60"/>
    <w:rsid w:val="00D9660E"/>
    <w:rsid w:val="00DA30CF"/>
    <w:rsid w:val="00DA76EC"/>
    <w:rsid w:val="00DB2337"/>
    <w:rsid w:val="00DB2CBC"/>
    <w:rsid w:val="00DB2E32"/>
    <w:rsid w:val="00DB3C24"/>
    <w:rsid w:val="00DB5B3D"/>
    <w:rsid w:val="00DB63AC"/>
    <w:rsid w:val="00DC0A3A"/>
    <w:rsid w:val="00DC2283"/>
    <w:rsid w:val="00DC2468"/>
    <w:rsid w:val="00DC5DEE"/>
    <w:rsid w:val="00DC7174"/>
    <w:rsid w:val="00DE4F67"/>
    <w:rsid w:val="00DE72D3"/>
    <w:rsid w:val="00DF057B"/>
    <w:rsid w:val="00DF2630"/>
    <w:rsid w:val="00DF49A3"/>
    <w:rsid w:val="00DF5962"/>
    <w:rsid w:val="00E001D1"/>
    <w:rsid w:val="00E02DAB"/>
    <w:rsid w:val="00E04A92"/>
    <w:rsid w:val="00E04E90"/>
    <w:rsid w:val="00E0527A"/>
    <w:rsid w:val="00E11BFE"/>
    <w:rsid w:val="00E1429A"/>
    <w:rsid w:val="00E24317"/>
    <w:rsid w:val="00E24638"/>
    <w:rsid w:val="00E313A7"/>
    <w:rsid w:val="00E322E3"/>
    <w:rsid w:val="00E3713D"/>
    <w:rsid w:val="00E44497"/>
    <w:rsid w:val="00E45108"/>
    <w:rsid w:val="00E4717C"/>
    <w:rsid w:val="00E47E8C"/>
    <w:rsid w:val="00E565B2"/>
    <w:rsid w:val="00E57ECA"/>
    <w:rsid w:val="00E6373D"/>
    <w:rsid w:val="00E70010"/>
    <w:rsid w:val="00E72C3C"/>
    <w:rsid w:val="00E73D69"/>
    <w:rsid w:val="00E74EE9"/>
    <w:rsid w:val="00E751FE"/>
    <w:rsid w:val="00E761B5"/>
    <w:rsid w:val="00E82171"/>
    <w:rsid w:val="00E83D3C"/>
    <w:rsid w:val="00E84423"/>
    <w:rsid w:val="00E847A3"/>
    <w:rsid w:val="00E861A5"/>
    <w:rsid w:val="00E86224"/>
    <w:rsid w:val="00E905E0"/>
    <w:rsid w:val="00E91758"/>
    <w:rsid w:val="00E97DB0"/>
    <w:rsid w:val="00EA0BB9"/>
    <w:rsid w:val="00EA217A"/>
    <w:rsid w:val="00EA4D29"/>
    <w:rsid w:val="00EA4E1C"/>
    <w:rsid w:val="00EA6559"/>
    <w:rsid w:val="00EA7E70"/>
    <w:rsid w:val="00EB0B3C"/>
    <w:rsid w:val="00EB0EC5"/>
    <w:rsid w:val="00EB2021"/>
    <w:rsid w:val="00EB2E81"/>
    <w:rsid w:val="00EC0A54"/>
    <w:rsid w:val="00EC18C6"/>
    <w:rsid w:val="00EC2966"/>
    <w:rsid w:val="00ED56DA"/>
    <w:rsid w:val="00EE008F"/>
    <w:rsid w:val="00EE0807"/>
    <w:rsid w:val="00EE189D"/>
    <w:rsid w:val="00EE66EB"/>
    <w:rsid w:val="00EF1458"/>
    <w:rsid w:val="00F02ED7"/>
    <w:rsid w:val="00F037BA"/>
    <w:rsid w:val="00F04571"/>
    <w:rsid w:val="00F05544"/>
    <w:rsid w:val="00F10F84"/>
    <w:rsid w:val="00F1158C"/>
    <w:rsid w:val="00F11E80"/>
    <w:rsid w:val="00F13ABF"/>
    <w:rsid w:val="00F144A5"/>
    <w:rsid w:val="00F1519B"/>
    <w:rsid w:val="00F215E6"/>
    <w:rsid w:val="00F24108"/>
    <w:rsid w:val="00F320AE"/>
    <w:rsid w:val="00F35D02"/>
    <w:rsid w:val="00F36952"/>
    <w:rsid w:val="00F37B83"/>
    <w:rsid w:val="00F40970"/>
    <w:rsid w:val="00F45A6E"/>
    <w:rsid w:val="00F60C7A"/>
    <w:rsid w:val="00F6160A"/>
    <w:rsid w:val="00F64072"/>
    <w:rsid w:val="00F7339E"/>
    <w:rsid w:val="00F73B51"/>
    <w:rsid w:val="00F7468B"/>
    <w:rsid w:val="00F756A6"/>
    <w:rsid w:val="00F809FD"/>
    <w:rsid w:val="00F83F0D"/>
    <w:rsid w:val="00F84AF8"/>
    <w:rsid w:val="00F87789"/>
    <w:rsid w:val="00F90822"/>
    <w:rsid w:val="00F9176C"/>
    <w:rsid w:val="00F92A05"/>
    <w:rsid w:val="00F93B86"/>
    <w:rsid w:val="00F94893"/>
    <w:rsid w:val="00F96339"/>
    <w:rsid w:val="00F97160"/>
    <w:rsid w:val="00FA7BF7"/>
    <w:rsid w:val="00FB0D79"/>
    <w:rsid w:val="00FB1FFB"/>
    <w:rsid w:val="00FB52D1"/>
    <w:rsid w:val="00FB6310"/>
    <w:rsid w:val="00FC0E5A"/>
    <w:rsid w:val="00FC0F2D"/>
    <w:rsid w:val="00FD2FBD"/>
    <w:rsid w:val="00FD69B0"/>
    <w:rsid w:val="00FF1757"/>
    <w:rsid w:val="00FF2FAD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780793"/>
  <w14:defaultImageDpi w14:val="0"/>
  <w15:docId w15:val="{14CF7F36-5FE6-4C8D-AA9B-02AADF3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3143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qFormat/>
  </w:style>
  <w:style w:type="character" w:customStyle="1" w:styleId="CommentaireCar">
    <w:name w:val="Commentaire Car"/>
    <w:basedOn w:val="Policepardfaut"/>
    <w:link w:val="Commentaire"/>
    <w:qFormat/>
    <w:locked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Univers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621806"/>
    <w:pPr>
      <w:spacing w:after="0" w:line="240" w:lineRule="auto"/>
    </w:pPr>
    <w:rPr>
      <w:rFonts w:ascii="Univers (WN)" w:hAnsi="Univers (WN)" w:cs="Univers (WN)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15">
    <w:name w:val="TxBr_p15"/>
    <w:basedOn w:val="Normal"/>
    <w:uiPriority w:val="99"/>
    <w:rsid w:val="00CF6F8B"/>
    <w:pPr>
      <w:widowControl w:val="0"/>
      <w:tabs>
        <w:tab w:val="left" w:pos="1388"/>
      </w:tabs>
      <w:suppressAutoHyphens/>
      <w:autoSpaceDE w:val="0"/>
      <w:spacing w:line="226" w:lineRule="atLeast"/>
      <w:ind w:left="930"/>
    </w:pPr>
    <w:rPr>
      <w:lang w:eastAsia="ar-SA"/>
    </w:rPr>
  </w:style>
  <w:style w:type="paragraph" w:customStyle="1" w:styleId="CarCarCar">
    <w:name w:val="Car Car Car"/>
    <w:basedOn w:val="Normal"/>
    <w:uiPriority w:val="99"/>
    <w:rsid w:val="00164F5F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customStyle="1" w:styleId="CharCharCarCarCharChar">
    <w:name w:val="Char Char Car Car Char Char"/>
    <w:basedOn w:val="Normal"/>
    <w:uiPriority w:val="99"/>
    <w:rsid w:val="009C346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arCarCar2">
    <w:name w:val="Car Car Car2"/>
    <w:basedOn w:val="Normal"/>
    <w:uiPriority w:val="99"/>
    <w:rsid w:val="009F4831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styleId="TM1">
    <w:name w:val="toc 1"/>
    <w:basedOn w:val="Normal"/>
    <w:next w:val="Normal"/>
    <w:autoRedefine/>
    <w:uiPriority w:val="99"/>
    <w:semiHidden/>
    <w:rsid w:val="009F4831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3BB"/>
    <w:pPr>
      <w:ind w:left="708"/>
    </w:pPr>
  </w:style>
  <w:style w:type="paragraph" w:customStyle="1" w:styleId="CarCarCar1">
    <w:name w:val="Car Car Car1"/>
    <w:basedOn w:val="Normal"/>
    <w:rsid w:val="0067267D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B16BE0"/>
    <w:rPr>
      <w:rFonts w:ascii="Roboto" w:eastAsia="Roboto" w:hAnsi="Roboto" w:cs="Roboto"/>
      <w:sz w:val="22"/>
      <w:szCs w:val="24"/>
      <w:lang w:val="en-US" w:eastAsia="en-US"/>
    </w:rPr>
  </w:style>
  <w:style w:type="table" w:styleId="TableauGrille6Couleur">
    <w:name w:val="Grid Table 6 Colorful"/>
    <w:basedOn w:val="TableauNormal"/>
    <w:uiPriority w:val="51"/>
    <w:rsid w:val="00B16B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">
    <w:name w:val="Grid Table 1 Light"/>
    <w:basedOn w:val="TableauNormal"/>
    <w:uiPriority w:val="46"/>
    <w:rsid w:val="00B436B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basedOn w:val="Normal"/>
    <w:autoRedefine/>
    <w:rsid w:val="00760B72"/>
    <w:pPr>
      <w:keepLines/>
      <w:tabs>
        <w:tab w:val="left" w:pos="284"/>
        <w:tab w:val="left" w:pos="567"/>
        <w:tab w:val="left" w:pos="851"/>
      </w:tabs>
      <w:jc w:val="both"/>
    </w:pPr>
    <w:rPr>
      <w:rFonts w:ascii="Roboto" w:hAnsi="Roboto" w:cs="Times New Roman"/>
      <w:b/>
      <w:sz w:val="22"/>
      <w:szCs w:val="22"/>
    </w:rPr>
  </w:style>
  <w:style w:type="paragraph" w:customStyle="1" w:styleId="Normal2">
    <w:name w:val="Normal2"/>
    <w:basedOn w:val="Normal"/>
    <w:autoRedefine/>
    <w:rsid w:val="00760B72"/>
    <w:pPr>
      <w:keepLines/>
      <w:tabs>
        <w:tab w:val="left" w:pos="567"/>
        <w:tab w:val="left" w:pos="851"/>
        <w:tab w:val="left" w:pos="1134"/>
      </w:tabs>
      <w:jc w:val="both"/>
    </w:pPr>
    <w:rPr>
      <w:rFonts w:ascii="Roboto" w:hAnsi="Roboto" w:cs="Times New Roman"/>
      <w:sz w:val="22"/>
      <w:szCs w:val="22"/>
    </w:rPr>
  </w:style>
  <w:style w:type="character" w:customStyle="1" w:styleId="value2">
    <w:name w:val="value2"/>
    <w:basedOn w:val="Policepardfaut"/>
    <w:rsid w:val="00605DD5"/>
  </w:style>
  <w:style w:type="character" w:customStyle="1" w:styleId="value">
    <w:name w:val="value"/>
    <w:basedOn w:val="Policepardfaut"/>
    <w:rsid w:val="00344560"/>
  </w:style>
  <w:style w:type="character" w:customStyle="1" w:styleId="fontstyle01">
    <w:name w:val="fontstyle01"/>
    <w:basedOn w:val="Policepardfaut"/>
    <w:rsid w:val="00031D7C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031D7C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paragraph" w:styleId="Rvision">
    <w:name w:val="Revision"/>
    <w:hidden/>
    <w:uiPriority w:val="99"/>
    <w:semiHidden/>
    <w:rsid w:val="00F809FD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customStyle="1" w:styleId="0-Couverture-LVL11Champs">
    <w:name w:val="0 - Couverture - LVL 1.1 Champs"/>
    <w:qFormat/>
    <w:rsid w:val="008E49B1"/>
    <w:pPr>
      <w:spacing w:after="0" w:line="240" w:lineRule="auto"/>
    </w:pPr>
    <w:rPr>
      <w:rFonts w:ascii="Open Sans" w:hAnsi="Open Sans" w:cs="Open Sans"/>
      <w:color w:val="404040" w:themeColor="text1" w:themeTint="BF"/>
      <w:sz w:val="3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1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C313EEE77240FF9C10CB0BBDC455E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293DEF-5FF7-4D65-87D8-34A33CD022DB}"/>
      </w:docPartPr>
      <w:docPartBody>
        <w:p w:rsidR="00B505F1" w:rsidRDefault="00A11C59" w:rsidP="00A11C59">
          <w:pPr>
            <w:pStyle w:val="73C313EEE77240FF9C10CB0BBDC455EA"/>
          </w:pPr>
          <w:r w:rsidRPr="00DB6C83">
            <w:rPr>
              <w:rStyle w:val="0-Couverture-LVL21Champs"/>
              <w:rFonts w:eastAsiaTheme="minorEastAsia"/>
            </w:rPr>
            <w:t xml:space="preserve">[Cliquer ici pour </w:t>
          </w:r>
          <w:r>
            <w:rPr>
              <w:rStyle w:val="0-Couverture-LVL21Champs"/>
              <w:rFonts w:eastAsiaTheme="minorEastAsia"/>
            </w:rPr>
            <w:t>modifier le</w:t>
          </w:r>
          <w:r w:rsidRPr="00DB6C83">
            <w:rPr>
              <w:rStyle w:val="0-Couverture-LVL21Champs"/>
              <w:rFonts w:eastAsiaTheme="minorEastAsia"/>
            </w:rPr>
            <w:t xml:space="preserve"> texte]</w:t>
          </w:r>
          <w:r w:rsidRPr="00DB6C83">
            <w:rPr>
              <w:rStyle w:val="0-Couverture-LVL21Champs"/>
              <w:rFonts w:eastAsiaTheme="minorEastAsia"/>
            </w:rPr>
            <w:br/>
          </w:r>
          <w:r w:rsidRPr="00DB6C83">
            <w:rPr>
              <w:rStyle w:val="0-Couverture-LVL21Champs"/>
              <w:rFonts w:eastAsiaTheme="minorEastAsia"/>
            </w:rPr>
            <w:br/>
            <w:t>A compléter par le Prescripteur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C59"/>
    <w:rsid w:val="00023BAF"/>
    <w:rsid w:val="00A11C59"/>
    <w:rsid w:val="00B505F1"/>
    <w:rsid w:val="00D9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0-Couverture-LVL21Champs">
    <w:name w:val="0 - Couverture - LVL 2.1 Champs"/>
    <w:basedOn w:val="Policepardfaut"/>
    <w:uiPriority w:val="1"/>
    <w:qFormat/>
    <w:rsid w:val="00A11C59"/>
    <w:rPr>
      <w:rFonts w:ascii="Open Sans" w:eastAsia="Times New Roman" w:hAnsi="Open Sans" w:cs="Open Sans"/>
      <w:color w:val="595959" w:themeColor="text1" w:themeTint="A6"/>
      <w:kern w:val="0"/>
      <w:sz w:val="32"/>
      <w:szCs w:val="18"/>
      <w:shd w:val="clear" w:color="auto" w:fill="FDF1E9" w:themeFill="accent2" w:themeFillTint="1A"/>
      <w:lang w:eastAsia="fr-FR"/>
      <w14:ligatures w14:val="none"/>
    </w:rPr>
  </w:style>
  <w:style w:type="paragraph" w:customStyle="1" w:styleId="73C313EEE77240FF9C10CB0BBDC455EA">
    <w:name w:val="73C313EEE77240FF9C10CB0BBDC455EA"/>
    <w:rsid w:val="00A11C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de_x0020_document xmlns="62ba7b66-661a-4153-8369-cdda4dc16f3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32273A5EDE9643A31AF6888CB5C280" ma:contentTypeVersion="6" ma:contentTypeDescription="Crée un document." ma:contentTypeScope="" ma:versionID="3dcfd8e48e6b9c7785d4f107c72ad2fb">
  <xsd:schema xmlns:xsd="http://www.w3.org/2001/XMLSchema" xmlns:xs="http://www.w3.org/2001/XMLSchema" xmlns:p="http://schemas.microsoft.com/office/2006/metadata/properties" xmlns:ns2="62ba7b66-661a-4153-8369-cdda4dc16f32" targetNamespace="http://schemas.microsoft.com/office/2006/metadata/properties" ma:root="true" ma:fieldsID="67053c6ee420d559658e0bbcb92f572c" ns2:_="">
    <xsd:import namespace="62ba7b66-661a-4153-8369-cdda4dc16f32"/>
    <xsd:element name="properties">
      <xsd:complexType>
        <xsd:sequence>
          <xsd:element name="documentManagement">
            <xsd:complexType>
              <xsd:all>
                <xsd:element ref="ns2:Type_x0020_de_x0020_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7b66-661a-4153-8369-cdda4dc16f32" elementFormDefault="qualified">
    <xsd:import namespace="http://schemas.microsoft.com/office/2006/documentManagement/types"/>
    <xsd:import namespace="http://schemas.microsoft.com/office/infopath/2007/PartnerControls"/>
    <xsd:element name="Type_x0020_de_x0020_document" ma:index="8" nillable="true" ma:displayName="Type de document" ma:format="Dropdown" ma:internalName="Type_x0020_de_x0020_document">
      <xsd:simpleType>
        <xsd:restriction base="dms:Choice">
          <xsd:enumeration value="AE"/>
          <xsd:enumeration value="CCP"/>
          <xsd:enumeration value="Modalités"/>
          <xsd:enumeration value="Annexes"/>
          <xsd:enumeration value="autr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56C4B-42DF-4DE0-8194-4D30C0EFB228}">
  <ds:schemaRefs>
    <ds:schemaRef ds:uri="http://schemas.microsoft.com/office/2006/metadata/properties"/>
    <ds:schemaRef ds:uri="http://schemas.microsoft.com/office/infopath/2007/PartnerControls"/>
    <ds:schemaRef ds:uri="62ba7b66-661a-4153-8369-cdda4dc16f32"/>
  </ds:schemaRefs>
</ds:datastoreItem>
</file>

<file path=customXml/itemProps2.xml><?xml version="1.0" encoding="utf-8"?>
<ds:datastoreItem xmlns:ds="http://schemas.openxmlformats.org/officeDocument/2006/customXml" ds:itemID="{550F3D2B-F518-49F7-B30A-3B4DF041E4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CA34FE-1CE7-4B65-B556-B51944CE1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7b66-661a-4153-8369-cdda4dc16f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27D007-EC56-4B95-BF2E-5D6FABE14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2459</Words>
  <Characters>13530</Characters>
  <Application>Microsoft Office Word</Application>
  <DocSecurity>0</DocSecurity>
  <Lines>112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15958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Thibault.GUILMARD@paris-saclay.com</dc:creator>
  <cp:lastModifiedBy>Elodie Destrebecq</cp:lastModifiedBy>
  <cp:revision>4</cp:revision>
  <cp:lastPrinted>2012-02-22T13:14:00Z</cp:lastPrinted>
  <dcterms:created xsi:type="dcterms:W3CDTF">2025-11-21T14:20:00Z</dcterms:created>
  <dcterms:modified xsi:type="dcterms:W3CDTF">2025-11-21T15:36:00Z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0x0101001B32273A5EDE9643A31AF6888CB5C280</vt:lpwstr>
  </property>
</Properties>
</file>